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473F424F" w:rsidR="0093492E" w:rsidRPr="00F55AD7" w:rsidRDefault="002735DD" w:rsidP="00CB1D11">
      <w:pPr>
        <w:pStyle w:val="Documentnumber"/>
        <w:suppressAutoHyphens/>
      </w:pPr>
      <w:r>
        <w:t>G</w:t>
      </w:r>
      <w:r w:rsidR="005E3364">
        <w:rPr>
          <w:rFonts w:eastAsiaTheme="minorHAnsi"/>
        </w:rPr>
        <w:t>1111-9</w:t>
      </w:r>
      <w:r w:rsidR="0074084C">
        <w:t xml:space="preserve"> </w:t>
      </w:r>
    </w:p>
    <w:p w14:paraId="04568955" w14:textId="6847339A" w:rsidR="00776004" w:rsidRPr="00F55AD7" w:rsidRDefault="005E3364" w:rsidP="0014597C">
      <w:pPr>
        <w:pStyle w:val="Documentname"/>
      </w:pPr>
      <w:r w:rsidRPr="005E3364">
        <w:t>FRAMEWORK FOR ACCEPTANCE OF VTS SYSTEM</w:t>
      </w:r>
    </w:p>
    <w:p w14:paraId="06DF3522" w14:textId="77777777" w:rsidR="00CF49CC" w:rsidRPr="00D740A5" w:rsidRDefault="00CF49CC" w:rsidP="00842B85">
      <w:pPr>
        <w:pStyle w:val="a2"/>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a2"/>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4EC21EB8"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11CA5FFB" w14:textId="7CEE7DFB" w:rsidR="004E0BBB" w:rsidRPr="00F55AD7" w:rsidRDefault="005E3364" w:rsidP="00CB1D11">
      <w:pPr>
        <w:pStyle w:val="Editionnumber"/>
        <w:suppressAutoHyphens/>
      </w:pPr>
      <w:r>
        <w:t>Edition 1</w:t>
      </w:r>
      <w:r w:rsidR="002735DD">
        <w:t>.</w:t>
      </w:r>
      <w:r>
        <w:t>0</w:t>
      </w:r>
    </w:p>
    <w:p w14:paraId="1A4E655A" w14:textId="6D9A4320" w:rsidR="00856715" w:rsidRDefault="002735DD" w:rsidP="00CB1D11">
      <w:pPr>
        <w:pStyle w:val="Documentdate"/>
        <w:suppressAutoHyphens/>
      </w:pPr>
      <w:r w:rsidRPr="00410D08">
        <w:rPr>
          <w:highlight w:val="yellow"/>
        </w:rPr>
        <w:t>Date (of approval by Council)</w:t>
      </w:r>
    </w:p>
    <w:p w14:paraId="3499F479" w14:textId="77777777" w:rsidR="00BC27F6" w:rsidRDefault="00BC27F6" w:rsidP="00CB1D11">
      <w:pPr>
        <w:suppressAutoHyphens/>
      </w:pPr>
    </w:p>
    <w:p w14:paraId="11449EAD" w14:textId="7948D23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w:t>
      </w:r>
      <w:r w:rsidR="00856715">
        <w:rPr>
          <w:lang w:val="sv-SE"/>
        </w:rPr>
        <w:t>1111-9</w:t>
      </w:r>
    </w:p>
    <w:p w14:paraId="108808B9" w14:textId="77777777" w:rsidR="00914E26" w:rsidRPr="00F55AD7" w:rsidRDefault="00914E26" w:rsidP="00CB1D11">
      <w:pPr>
        <w:pStyle w:val="a2"/>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327D3CAA" w14:textId="77777777" w:rsidR="00856715" w:rsidRDefault="00336539" w:rsidP="00856715">
            <w:pPr>
              <w:pStyle w:val="Tabletext"/>
              <w:suppressAutoHyphens/>
            </w:pPr>
            <w:r>
              <w:t>First issue</w:t>
            </w:r>
            <w:r w:rsidR="00856715">
              <w:t xml:space="preserve"> </w:t>
            </w:r>
          </w:p>
          <w:p w14:paraId="1DF8FB2B" w14:textId="54AC8022" w:rsidR="00856715" w:rsidRPr="00CB7D0F" w:rsidRDefault="00856715" w:rsidP="00856715">
            <w:pPr>
              <w:pStyle w:val="Tabletext"/>
              <w:suppressAutoHyphens/>
            </w:pPr>
            <w:r w:rsidRPr="00EA10F3">
              <w:t xml:space="preserve">Due to the comprehensive content of G1111 (115 pages), the document was split into 10 sub-guidelines </w:t>
            </w:r>
            <w:r>
              <w:t>where this contains the f</w:t>
            </w:r>
            <w:r w:rsidRPr="00856715">
              <w:t xml:space="preserve">ramework for </w:t>
            </w:r>
            <w:r>
              <w:t>a</w:t>
            </w:r>
            <w:r w:rsidRPr="00856715">
              <w:t>cceptance of VTS Systems</w:t>
            </w:r>
            <w:r w:rsidR="00E96A36">
              <w:t>.</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a2"/>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1464B52" w14:textId="38E5E41B" w:rsidR="008D7E97" w:rsidRDefault="000C2857">
      <w:pPr>
        <w:pStyle w:val="11"/>
        <w:rPr>
          <w:rFonts w:eastAsiaTheme="minorEastAsia"/>
          <w:b w:val="0"/>
          <w:caps w:val="0"/>
          <w:color w:val="auto"/>
          <w:lang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8D7E97" w:rsidRPr="003636E0">
        <w:t>1.</w:t>
      </w:r>
      <w:r w:rsidR="008D7E97">
        <w:rPr>
          <w:rFonts w:eastAsiaTheme="minorEastAsia"/>
          <w:b w:val="0"/>
          <w:caps w:val="0"/>
          <w:color w:val="auto"/>
          <w:lang w:eastAsia="ja-JP"/>
        </w:rPr>
        <w:tab/>
      </w:r>
      <w:r w:rsidR="008D7E97">
        <w:t>Introduction</w:t>
      </w:r>
      <w:r w:rsidR="008D7E97">
        <w:tab/>
      </w:r>
      <w:r w:rsidR="008D7E97">
        <w:fldChar w:fldCharType="begin"/>
      </w:r>
      <w:r w:rsidR="008D7E97">
        <w:instrText xml:space="preserve"> PAGEREF _Toc100320069 \h </w:instrText>
      </w:r>
      <w:r w:rsidR="008D7E97">
        <w:fldChar w:fldCharType="separate"/>
      </w:r>
      <w:r w:rsidR="008D7E97">
        <w:t>4</w:t>
      </w:r>
      <w:r w:rsidR="008D7E97">
        <w:fldChar w:fldCharType="end"/>
      </w:r>
    </w:p>
    <w:p w14:paraId="00C43168" w14:textId="5A9D3B46" w:rsidR="008D7E97" w:rsidRDefault="008D7E97">
      <w:pPr>
        <w:pStyle w:val="21"/>
        <w:rPr>
          <w:rFonts w:eastAsiaTheme="minorEastAsia"/>
          <w:color w:val="auto"/>
          <w:lang w:eastAsia="ja-JP"/>
        </w:rPr>
      </w:pPr>
      <w:r w:rsidRPr="003636E0">
        <w:t>1.1.</w:t>
      </w:r>
      <w:r>
        <w:rPr>
          <w:rFonts w:eastAsiaTheme="minorEastAsia"/>
          <w:color w:val="auto"/>
          <w:lang w:eastAsia="ja-JP"/>
        </w:rPr>
        <w:tab/>
      </w:r>
      <w:r>
        <w:t>Document Purpose</w:t>
      </w:r>
      <w:r>
        <w:tab/>
      </w:r>
      <w:r>
        <w:fldChar w:fldCharType="begin"/>
      </w:r>
      <w:r>
        <w:instrText xml:space="preserve"> PAGEREF _Toc100320070 \h </w:instrText>
      </w:r>
      <w:r>
        <w:fldChar w:fldCharType="separate"/>
      </w:r>
      <w:r>
        <w:t>4</w:t>
      </w:r>
      <w:r>
        <w:fldChar w:fldCharType="end"/>
      </w:r>
    </w:p>
    <w:p w14:paraId="01A80122" w14:textId="13664839" w:rsidR="008D7E97" w:rsidRDefault="008D7E97">
      <w:pPr>
        <w:pStyle w:val="11"/>
        <w:rPr>
          <w:rFonts w:eastAsiaTheme="minorEastAsia"/>
          <w:b w:val="0"/>
          <w:caps w:val="0"/>
          <w:color w:val="auto"/>
          <w:lang w:eastAsia="ja-JP"/>
        </w:rPr>
      </w:pPr>
      <w:r w:rsidRPr="003636E0">
        <w:t>2.</w:t>
      </w:r>
      <w:r>
        <w:rPr>
          <w:rFonts w:eastAsiaTheme="minorEastAsia"/>
          <w:b w:val="0"/>
          <w:caps w:val="0"/>
          <w:color w:val="auto"/>
          <w:lang w:eastAsia="ja-JP"/>
        </w:rPr>
        <w:tab/>
      </w:r>
      <w:r>
        <w:rPr>
          <w:lang w:eastAsia="ja-JP"/>
        </w:rPr>
        <w:t>Acceptance Requirements</w:t>
      </w:r>
      <w:r>
        <w:tab/>
      </w:r>
      <w:r>
        <w:fldChar w:fldCharType="begin"/>
      </w:r>
      <w:r>
        <w:instrText xml:space="preserve"> PAGEREF _Toc100320071 \h </w:instrText>
      </w:r>
      <w:r>
        <w:fldChar w:fldCharType="separate"/>
      </w:r>
      <w:r>
        <w:t>5</w:t>
      </w:r>
      <w:r>
        <w:fldChar w:fldCharType="end"/>
      </w:r>
    </w:p>
    <w:p w14:paraId="2540239F" w14:textId="06759C84" w:rsidR="008D7E97" w:rsidRDefault="008D7E97">
      <w:pPr>
        <w:pStyle w:val="11"/>
        <w:rPr>
          <w:rFonts w:eastAsiaTheme="minorEastAsia"/>
          <w:b w:val="0"/>
          <w:caps w:val="0"/>
          <w:color w:val="auto"/>
          <w:lang w:eastAsia="ja-JP"/>
        </w:rPr>
      </w:pPr>
      <w:r w:rsidRPr="003636E0">
        <w:t>3.</w:t>
      </w:r>
      <w:r>
        <w:rPr>
          <w:rFonts w:eastAsiaTheme="minorEastAsia"/>
          <w:b w:val="0"/>
          <w:caps w:val="0"/>
          <w:color w:val="auto"/>
          <w:lang w:eastAsia="ja-JP"/>
        </w:rPr>
        <w:tab/>
      </w:r>
      <w:r>
        <w:t>Acceptance Process</w:t>
      </w:r>
      <w:r>
        <w:tab/>
      </w:r>
      <w:r>
        <w:fldChar w:fldCharType="begin"/>
      </w:r>
      <w:r>
        <w:instrText xml:space="preserve"> PAGEREF _Toc100320072 \h </w:instrText>
      </w:r>
      <w:r>
        <w:fldChar w:fldCharType="separate"/>
      </w:r>
      <w:r>
        <w:t>5</w:t>
      </w:r>
      <w:r>
        <w:fldChar w:fldCharType="end"/>
      </w:r>
    </w:p>
    <w:p w14:paraId="28A340AF" w14:textId="2BB443DE" w:rsidR="008D7E97" w:rsidRDefault="008D7E97">
      <w:pPr>
        <w:pStyle w:val="21"/>
        <w:rPr>
          <w:rFonts w:eastAsiaTheme="minorEastAsia"/>
          <w:color w:val="auto"/>
          <w:lang w:eastAsia="ja-JP"/>
        </w:rPr>
      </w:pPr>
      <w:r w:rsidRPr="003636E0">
        <w:rPr>
          <w:iCs/>
        </w:rPr>
        <w:t>3.1.</w:t>
      </w:r>
      <w:r>
        <w:rPr>
          <w:rFonts w:eastAsiaTheme="minorEastAsia"/>
          <w:color w:val="auto"/>
          <w:lang w:eastAsia="ja-JP"/>
        </w:rPr>
        <w:tab/>
      </w:r>
      <w:r w:rsidRPr="003636E0">
        <w:rPr>
          <w:bCs/>
          <w:iCs/>
        </w:rPr>
        <w:t>Acceptance Process Framework</w:t>
      </w:r>
      <w:r>
        <w:tab/>
      </w:r>
      <w:r>
        <w:fldChar w:fldCharType="begin"/>
      </w:r>
      <w:r>
        <w:instrText xml:space="preserve"> PAGEREF _Toc100320073 \h </w:instrText>
      </w:r>
      <w:r>
        <w:fldChar w:fldCharType="separate"/>
      </w:r>
      <w:r>
        <w:t>5</w:t>
      </w:r>
      <w:r>
        <w:fldChar w:fldCharType="end"/>
      </w:r>
    </w:p>
    <w:p w14:paraId="19F5381B" w14:textId="340DB219" w:rsidR="008D7E97" w:rsidRDefault="008D7E97">
      <w:pPr>
        <w:pStyle w:val="21"/>
        <w:rPr>
          <w:rFonts w:eastAsiaTheme="minorEastAsia"/>
          <w:color w:val="auto"/>
          <w:lang w:eastAsia="ja-JP"/>
        </w:rPr>
      </w:pPr>
      <w:r w:rsidRPr="003636E0">
        <w:t>3.2.</w:t>
      </w:r>
      <w:r>
        <w:rPr>
          <w:rFonts w:eastAsiaTheme="minorEastAsia"/>
          <w:color w:val="auto"/>
          <w:lang w:eastAsia="ja-JP"/>
        </w:rPr>
        <w:tab/>
      </w:r>
      <w:r>
        <w:t>Acceptance Steps</w:t>
      </w:r>
      <w:r>
        <w:tab/>
      </w:r>
      <w:r>
        <w:fldChar w:fldCharType="begin"/>
      </w:r>
      <w:r>
        <w:instrText xml:space="preserve"> PAGEREF _Toc100320074 \h </w:instrText>
      </w:r>
      <w:r>
        <w:fldChar w:fldCharType="separate"/>
      </w:r>
      <w:r>
        <w:t>6</w:t>
      </w:r>
      <w:r>
        <w:fldChar w:fldCharType="end"/>
      </w:r>
    </w:p>
    <w:p w14:paraId="6F761A51" w14:textId="1F6C4885" w:rsidR="008D7E97" w:rsidRDefault="008D7E97">
      <w:pPr>
        <w:pStyle w:val="32"/>
        <w:tabs>
          <w:tab w:val="left" w:pos="1134"/>
        </w:tabs>
        <w:rPr>
          <w:rFonts w:eastAsiaTheme="minorEastAsia"/>
          <w:noProof/>
          <w:color w:val="auto"/>
          <w:sz w:val="22"/>
          <w:lang w:eastAsia="ja-JP"/>
        </w:rPr>
      </w:pPr>
      <w:r w:rsidRPr="003636E0">
        <w:rPr>
          <w:noProof/>
        </w:rPr>
        <w:t>3.2.1.</w:t>
      </w:r>
      <w:r>
        <w:rPr>
          <w:rFonts w:eastAsiaTheme="minorEastAsia"/>
          <w:noProof/>
          <w:color w:val="auto"/>
          <w:sz w:val="22"/>
          <w:lang w:eastAsia="ja-JP"/>
        </w:rPr>
        <w:tab/>
      </w:r>
      <w:r>
        <w:rPr>
          <w:noProof/>
        </w:rPr>
        <w:t>Design Review</w:t>
      </w:r>
      <w:r>
        <w:rPr>
          <w:noProof/>
        </w:rPr>
        <w:tab/>
      </w:r>
      <w:r>
        <w:rPr>
          <w:noProof/>
        </w:rPr>
        <w:fldChar w:fldCharType="begin"/>
      </w:r>
      <w:r>
        <w:rPr>
          <w:noProof/>
        </w:rPr>
        <w:instrText xml:space="preserve"> PAGEREF _Toc100320075 \h </w:instrText>
      </w:r>
      <w:r>
        <w:rPr>
          <w:noProof/>
        </w:rPr>
      </w:r>
      <w:r>
        <w:rPr>
          <w:noProof/>
        </w:rPr>
        <w:fldChar w:fldCharType="separate"/>
      </w:r>
      <w:r>
        <w:rPr>
          <w:noProof/>
        </w:rPr>
        <w:t>7</w:t>
      </w:r>
      <w:r>
        <w:rPr>
          <w:noProof/>
        </w:rPr>
        <w:fldChar w:fldCharType="end"/>
      </w:r>
    </w:p>
    <w:p w14:paraId="20DC87F5" w14:textId="745B84F0" w:rsidR="008D7E97" w:rsidRDefault="008D7E97">
      <w:pPr>
        <w:pStyle w:val="32"/>
        <w:tabs>
          <w:tab w:val="left" w:pos="1134"/>
        </w:tabs>
        <w:rPr>
          <w:rFonts w:eastAsiaTheme="minorEastAsia"/>
          <w:noProof/>
          <w:color w:val="auto"/>
          <w:sz w:val="22"/>
          <w:lang w:eastAsia="ja-JP"/>
        </w:rPr>
      </w:pPr>
      <w:r w:rsidRPr="003636E0">
        <w:rPr>
          <w:noProof/>
        </w:rPr>
        <w:t>3.2.2.</w:t>
      </w:r>
      <w:r>
        <w:rPr>
          <w:rFonts w:eastAsiaTheme="minorEastAsia"/>
          <w:noProof/>
          <w:color w:val="auto"/>
          <w:sz w:val="22"/>
          <w:lang w:eastAsia="ja-JP"/>
        </w:rPr>
        <w:tab/>
      </w:r>
      <w:r>
        <w:rPr>
          <w:noProof/>
        </w:rPr>
        <w:t>Factory Acceptance</w:t>
      </w:r>
      <w:r>
        <w:rPr>
          <w:noProof/>
        </w:rPr>
        <w:tab/>
      </w:r>
      <w:r>
        <w:rPr>
          <w:noProof/>
        </w:rPr>
        <w:fldChar w:fldCharType="begin"/>
      </w:r>
      <w:r>
        <w:rPr>
          <w:noProof/>
        </w:rPr>
        <w:instrText xml:space="preserve"> PAGEREF _Toc100320076 \h </w:instrText>
      </w:r>
      <w:r>
        <w:rPr>
          <w:noProof/>
        </w:rPr>
      </w:r>
      <w:r>
        <w:rPr>
          <w:noProof/>
        </w:rPr>
        <w:fldChar w:fldCharType="separate"/>
      </w:r>
      <w:r>
        <w:rPr>
          <w:noProof/>
        </w:rPr>
        <w:t>8</w:t>
      </w:r>
      <w:r>
        <w:rPr>
          <w:noProof/>
        </w:rPr>
        <w:fldChar w:fldCharType="end"/>
      </w:r>
    </w:p>
    <w:p w14:paraId="47587AE0" w14:textId="0E57B0A5" w:rsidR="008D7E97" w:rsidRDefault="008D7E97">
      <w:pPr>
        <w:pStyle w:val="32"/>
        <w:tabs>
          <w:tab w:val="left" w:pos="1134"/>
        </w:tabs>
        <w:rPr>
          <w:rFonts w:eastAsiaTheme="minorEastAsia"/>
          <w:noProof/>
          <w:color w:val="auto"/>
          <w:sz w:val="22"/>
          <w:lang w:eastAsia="ja-JP"/>
        </w:rPr>
      </w:pPr>
      <w:r w:rsidRPr="003636E0">
        <w:rPr>
          <w:noProof/>
        </w:rPr>
        <w:t>3.2.3.</w:t>
      </w:r>
      <w:r>
        <w:rPr>
          <w:rFonts w:eastAsiaTheme="minorEastAsia"/>
          <w:noProof/>
          <w:color w:val="auto"/>
          <w:sz w:val="22"/>
          <w:lang w:eastAsia="ja-JP"/>
        </w:rPr>
        <w:tab/>
      </w:r>
      <w:r>
        <w:rPr>
          <w:noProof/>
        </w:rPr>
        <w:t>Site Acceptance</w:t>
      </w:r>
      <w:r>
        <w:rPr>
          <w:noProof/>
        </w:rPr>
        <w:tab/>
      </w:r>
      <w:r>
        <w:rPr>
          <w:noProof/>
        </w:rPr>
        <w:fldChar w:fldCharType="begin"/>
      </w:r>
      <w:r>
        <w:rPr>
          <w:noProof/>
        </w:rPr>
        <w:instrText xml:space="preserve"> PAGEREF _Toc100320077 \h </w:instrText>
      </w:r>
      <w:r>
        <w:rPr>
          <w:noProof/>
        </w:rPr>
      </w:r>
      <w:r>
        <w:rPr>
          <w:noProof/>
        </w:rPr>
        <w:fldChar w:fldCharType="separate"/>
      </w:r>
      <w:r>
        <w:rPr>
          <w:noProof/>
        </w:rPr>
        <w:t>8</w:t>
      </w:r>
      <w:r>
        <w:rPr>
          <w:noProof/>
        </w:rPr>
        <w:fldChar w:fldCharType="end"/>
      </w:r>
    </w:p>
    <w:p w14:paraId="286EB80C" w14:textId="2DF6273E" w:rsidR="008D7E97" w:rsidRDefault="008D7E97">
      <w:pPr>
        <w:pStyle w:val="32"/>
        <w:tabs>
          <w:tab w:val="left" w:pos="1134"/>
        </w:tabs>
        <w:rPr>
          <w:rFonts w:eastAsiaTheme="minorEastAsia"/>
          <w:noProof/>
          <w:color w:val="auto"/>
          <w:sz w:val="22"/>
          <w:lang w:eastAsia="ja-JP"/>
        </w:rPr>
      </w:pPr>
      <w:r w:rsidRPr="003636E0">
        <w:rPr>
          <w:noProof/>
        </w:rPr>
        <w:t>3.2.4.</w:t>
      </w:r>
      <w:r>
        <w:rPr>
          <w:rFonts w:eastAsiaTheme="minorEastAsia"/>
          <w:noProof/>
          <w:color w:val="auto"/>
          <w:sz w:val="22"/>
          <w:lang w:eastAsia="ja-JP"/>
        </w:rPr>
        <w:tab/>
      </w:r>
      <w:r>
        <w:rPr>
          <w:noProof/>
        </w:rPr>
        <w:t>Final Handover</w:t>
      </w:r>
      <w:r>
        <w:rPr>
          <w:noProof/>
        </w:rPr>
        <w:tab/>
      </w:r>
      <w:r>
        <w:rPr>
          <w:noProof/>
        </w:rPr>
        <w:fldChar w:fldCharType="begin"/>
      </w:r>
      <w:r>
        <w:rPr>
          <w:noProof/>
        </w:rPr>
        <w:instrText xml:space="preserve"> PAGEREF _Toc100320078 \h </w:instrText>
      </w:r>
      <w:r>
        <w:rPr>
          <w:noProof/>
        </w:rPr>
      </w:r>
      <w:r>
        <w:rPr>
          <w:noProof/>
        </w:rPr>
        <w:fldChar w:fldCharType="separate"/>
      </w:r>
      <w:r>
        <w:rPr>
          <w:noProof/>
        </w:rPr>
        <w:t>8</w:t>
      </w:r>
      <w:r>
        <w:rPr>
          <w:noProof/>
        </w:rPr>
        <w:fldChar w:fldCharType="end"/>
      </w:r>
    </w:p>
    <w:p w14:paraId="3A976194" w14:textId="25837CA3" w:rsidR="008D7E97" w:rsidRDefault="008D7E97">
      <w:pPr>
        <w:pStyle w:val="21"/>
        <w:rPr>
          <w:rFonts w:eastAsiaTheme="minorEastAsia"/>
          <w:color w:val="auto"/>
          <w:lang w:eastAsia="ja-JP"/>
        </w:rPr>
      </w:pPr>
      <w:r w:rsidRPr="003636E0">
        <w:t>3.3.</w:t>
      </w:r>
      <w:r>
        <w:rPr>
          <w:rFonts w:eastAsiaTheme="minorEastAsia"/>
          <w:color w:val="auto"/>
          <w:lang w:eastAsia="ja-JP"/>
        </w:rPr>
        <w:tab/>
      </w:r>
      <w:r>
        <w:t>Acceptance Documentation Management</w:t>
      </w:r>
      <w:r>
        <w:tab/>
      </w:r>
      <w:r>
        <w:fldChar w:fldCharType="begin"/>
      </w:r>
      <w:r>
        <w:instrText xml:space="preserve"> PAGEREF _Toc100320079 \h </w:instrText>
      </w:r>
      <w:r>
        <w:fldChar w:fldCharType="separate"/>
      </w:r>
      <w:r>
        <w:t>9</w:t>
      </w:r>
      <w:r>
        <w:fldChar w:fldCharType="end"/>
      </w:r>
    </w:p>
    <w:p w14:paraId="5C872D9A" w14:textId="74695D8F" w:rsidR="008D7E97" w:rsidRDefault="008D7E97">
      <w:pPr>
        <w:pStyle w:val="32"/>
        <w:tabs>
          <w:tab w:val="left" w:pos="1134"/>
        </w:tabs>
        <w:rPr>
          <w:rFonts w:eastAsiaTheme="minorEastAsia"/>
          <w:noProof/>
          <w:color w:val="auto"/>
          <w:sz w:val="22"/>
          <w:lang w:eastAsia="ja-JP"/>
        </w:rPr>
      </w:pPr>
      <w:r w:rsidRPr="003636E0">
        <w:rPr>
          <w:noProof/>
        </w:rPr>
        <w:t>3.3.1.</w:t>
      </w:r>
      <w:r>
        <w:rPr>
          <w:rFonts w:eastAsiaTheme="minorEastAsia"/>
          <w:noProof/>
          <w:color w:val="auto"/>
          <w:sz w:val="22"/>
          <w:lang w:eastAsia="ja-JP"/>
        </w:rPr>
        <w:tab/>
      </w:r>
      <w:r>
        <w:rPr>
          <w:noProof/>
        </w:rPr>
        <w:t>Requirement Traceability Matrix</w:t>
      </w:r>
      <w:r>
        <w:rPr>
          <w:noProof/>
        </w:rPr>
        <w:tab/>
      </w:r>
      <w:r>
        <w:rPr>
          <w:noProof/>
        </w:rPr>
        <w:fldChar w:fldCharType="begin"/>
      </w:r>
      <w:r>
        <w:rPr>
          <w:noProof/>
        </w:rPr>
        <w:instrText xml:space="preserve"> PAGEREF _Toc100320080 \h </w:instrText>
      </w:r>
      <w:r>
        <w:rPr>
          <w:noProof/>
        </w:rPr>
      </w:r>
      <w:r>
        <w:rPr>
          <w:noProof/>
        </w:rPr>
        <w:fldChar w:fldCharType="separate"/>
      </w:r>
      <w:r>
        <w:rPr>
          <w:noProof/>
        </w:rPr>
        <w:t>9</w:t>
      </w:r>
      <w:r>
        <w:rPr>
          <w:noProof/>
        </w:rPr>
        <w:fldChar w:fldCharType="end"/>
      </w:r>
    </w:p>
    <w:p w14:paraId="48ED47AF" w14:textId="46DC4FD6" w:rsidR="008D7E97" w:rsidRDefault="008D7E97">
      <w:pPr>
        <w:pStyle w:val="32"/>
        <w:tabs>
          <w:tab w:val="left" w:pos="1134"/>
        </w:tabs>
        <w:rPr>
          <w:rFonts w:eastAsiaTheme="minorEastAsia"/>
          <w:noProof/>
          <w:color w:val="auto"/>
          <w:sz w:val="22"/>
          <w:lang w:eastAsia="ja-JP"/>
        </w:rPr>
      </w:pPr>
      <w:r w:rsidRPr="003636E0">
        <w:rPr>
          <w:noProof/>
        </w:rPr>
        <w:t>3.3.2.</w:t>
      </w:r>
      <w:r>
        <w:rPr>
          <w:rFonts w:eastAsiaTheme="minorEastAsia"/>
          <w:noProof/>
          <w:color w:val="auto"/>
          <w:sz w:val="22"/>
          <w:lang w:eastAsia="ja-JP"/>
        </w:rPr>
        <w:tab/>
      </w:r>
      <w:r>
        <w:rPr>
          <w:noProof/>
        </w:rPr>
        <w:t>Test Plan</w:t>
      </w:r>
      <w:r>
        <w:rPr>
          <w:noProof/>
        </w:rPr>
        <w:tab/>
      </w:r>
      <w:r>
        <w:rPr>
          <w:noProof/>
        </w:rPr>
        <w:fldChar w:fldCharType="begin"/>
      </w:r>
      <w:r>
        <w:rPr>
          <w:noProof/>
        </w:rPr>
        <w:instrText xml:space="preserve"> PAGEREF _Toc100320081 \h </w:instrText>
      </w:r>
      <w:r>
        <w:rPr>
          <w:noProof/>
        </w:rPr>
      </w:r>
      <w:r>
        <w:rPr>
          <w:noProof/>
        </w:rPr>
        <w:fldChar w:fldCharType="separate"/>
      </w:r>
      <w:r>
        <w:rPr>
          <w:noProof/>
        </w:rPr>
        <w:t>10</w:t>
      </w:r>
      <w:r>
        <w:rPr>
          <w:noProof/>
        </w:rPr>
        <w:fldChar w:fldCharType="end"/>
      </w:r>
    </w:p>
    <w:p w14:paraId="51E3DD24" w14:textId="51B5282B" w:rsidR="008D7E97" w:rsidRDefault="008D7E97">
      <w:pPr>
        <w:pStyle w:val="32"/>
        <w:tabs>
          <w:tab w:val="left" w:pos="1134"/>
        </w:tabs>
        <w:rPr>
          <w:rFonts w:eastAsiaTheme="minorEastAsia"/>
          <w:noProof/>
          <w:color w:val="auto"/>
          <w:sz w:val="22"/>
          <w:lang w:eastAsia="ja-JP"/>
        </w:rPr>
      </w:pPr>
      <w:r w:rsidRPr="003636E0">
        <w:rPr>
          <w:noProof/>
        </w:rPr>
        <w:t>3.3.3.</w:t>
      </w:r>
      <w:r>
        <w:rPr>
          <w:rFonts w:eastAsiaTheme="minorEastAsia"/>
          <w:noProof/>
          <w:color w:val="auto"/>
          <w:sz w:val="22"/>
          <w:lang w:eastAsia="ja-JP"/>
        </w:rPr>
        <w:tab/>
      </w:r>
      <w:r>
        <w:rPr>
          <w:noProof/>
        </w:rPr>
        <w:t>Test Procedure</w:t>
      </w:r>
      <w:r>
        <w:rPr>
          <w:noProof/>
        </w:rPr>
        <w:tab/>
      </w:r>
      <w:r>
        <w:rPr>
          <w:noProof/>
        </w:rPr>
        <w:fldChar w:fldCharType="begin"/>
      </w:r>
      <w:r>
        <w:rPr>
          <w:noProof/>
        </w:rPr>
        <w:instrText xml:space="preserve"> PAGEREF _Toc100320082 \h </w:instrText>
      </w:r>
      <w:r>
        <w:rPr>
          <w:noProof/>
        </w:rPr>
      </w:r>
      <w:r>
        <w:rPr>
          <w:noProof/>
        </w:rPr>
        <w:fldChar w:fldCharType="separate"/>
      </w:r>
      <w:r>
        <w:rPr>
          <w:noProof/>
        </w:rPr>
        <w:t>10</w:t>
      </w:r>
      <w:r>
        <w:rPr>
          <w:noProof/>
        </w:rPr>
        <w:fldChar w:fldCharType="end"/>
      </w:r>
    </w:p>
    <w:p w14:paraId="2DA77C61" w14:textId="56009A0B" w:rsidR="008D7E97" w:rsidRDefault="008D7E97">
      <w:pPr>
        <w:pStyle w:val="11"/>
        <w:rPr>
          <w:rFonts w:eastAsiaTheme="minorEastAsia"/>
          <w:b w:val="0"/>
          <w:caps w:val="0"/>
          <w:color w:val="auto"/>
          <w:lang w:eastAsia="ja-JP"/>
        </w:rPr>
      </w:pPr>
      <w:r w:rsidRPr="003636E0">
        <w:rPr>
          <w:caps w:val="0"/>
        </w:rPr>
        <w:t>4.</w:t>
      </w:r>
      <w:r>
        <w:rPr>
          <w:rFonts w:eastAsiaTheme="minorEastAsia"/>
          <w:b w:val="0"/>
          <w:caps w:val="0"/>
          <w:color w:val="auto"/>
          <w:lang w:eastAsia="ja-JP"/>
        </w:rPr>
        <w:tab/>
      </w:r>
      <w:r w:rsidRPr="003636E0">
        <w:rPr>
          <w:caps w:val="0"/>
        </w:rPr>
        <w:t>DEFINITIONS</w:t>
      </w:r>
      <w:r>
        <w:tab/>
      </w:r>
      <w:r>
        <w:fldChar w:fldCharType="begin"/>
      </w:r>
      <w:r>
        <w:instrText xml:space="preserve"> PAGEREF _Toc100320083 \h </w:instrText>
      </w:r>
      <w:r>
        <w:fldChar w:fldCharType="separate"/>
      </w:r>
      <w:r>
        <w:t>12</w:t>
      </w:r>
      <w:r>
        <w:fldChar w:fldCharType="end"/>
      </w:r>
    </w:p>
    <w:p w14:paraId="0D5B67F6" w14:textId="188A8C70" w:rsidR="008D7E97" w:rsidRDefault="008D7E97">
      <w:pPr>
        <w:pStyle w:val="11"/>
        <w:rPr>
          <w:rFonts w:eastAsiaTheme="minorEastAsia"/>
          <w:b w:val="0"/>
          <w:caps w:val="0"/>
          <w:color w:val="auto"/>
          <w:lang w:eastAsia="ja-JP"/>
        </w:rPr>
      </w:pPr>
      <w:r w:rsidRPr="003636E0">
        <w:t>5.</w:t>
      </w:r>
      <w:r>
        <w:rPr>
          <w:rFonts w:eastAsiaTheme="minorEastAsia"/>
          <w:b w:val="0"/>
          <w:caps w:val="0"/>
          <w:color w:val="auto"/>
          <w:lang w:eastAsia="ja-JP"/>
        </w:rPr>
        <w:tab/>
      </w:r>
      <w:r>
        <w:t>abbreviations</w:t>
      </w:r>
      <w:r>
        <w:tab/>
      </w:r>
      <w:r>
        <w:fldChar w:fldCharType="begin"/>
      </w:r>
      <w:r>
        <w:instrText xml:space="preserve"> PAGEREF _Toc100320084 \h </w:instrText>
      </w:r>
      <w:r>
        <w:fldChar w:fldCharType="separate"/>
      </w:r>
      <w:r>
        <w:t>12</w:t>
      </w:r>
      <w:r>
        <w:fldChar w:fldCharType="end"/>
      </w:r>
    </w:p>
    <w:p w14:paraId="06B0103A" w14:textId="73AD6F5B" w:rsidR="008D7E97" w:rsidRDefault="008D7E97">
      <w:pPr>
        <w:pStyle w:val="11"/>
        <w:rPr>
          <w:rFonts w:eastAsiaTheme="minorEastAsia"/>
          <w:b w:val="0"/>
          <w:caps w:val="0"/>
          <w:color w:val="auto"/>
          <w:lang w:eastAsia="ja-JP"/>
        </w:rPr>
      </w:pPr>
      <w:r w:rsidRPr="003636E0">
        <w:t>6.</w:t>
      </w:r>
      <w:r>
        <w:rPr>
          <w:rFonts w:eastAsiaTheme="minorEastAsia"/>
          <w:b w:val="0"/>
          <w:caps w:val="0"/>
          <w:color w:val="auto"/>
          <w:lang w:eastAsia="ja-JP"/>
        </w:rPr>
        <w:tab/>
      </w:r>
      <w:r>
        <w:t>references</w:t>
      </w:r>
      <w:r>
        <w:tab/>
      </w:r>
      <w:r>
        <w:fldChar w:fldCharType="begin"/>
      </w:r>
      <w:r>
        <w:instrText xml:space="preserve"> PAGEREF _Toc100320085 \h </w:instrText>
      </w:r>
      <w:r>
        <w:fldChar w:fldCharType="separate"/>
      </w:r>
      <w:r>
        <w:t>12</w:t>
      </w:r>
      <w:r>
        <w:fldChar w:fldCharType="end"/>
      </w:r>
    </w:p>
    <w:p w14:paraId="3136D6C3" w14:textId="44440A27" w:rsidR="00642025" w:rsidRPr="00F55AD7" w:rsidRDefault="000C2857" w:rsidP="00CB1D11">
      <w:pPr>
        <w:pStyle w:val="a2"/>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42AAECB8" w14:textId="70F4E4C8" w:rsidR="008D7E97" w:rsidRDefault="00D15F11">
      <w:pPr>
        <w:pStyle w:val="af0"/>
        <w:rPr>
          <w:rFonts w:eastAsiaTheme="minorEastAsia"/>
          <w:i w:val="0"/>
          <w:noProof/>
          <w:color w:val="auto"/>
          <w:lang w:eastAsia="ja-JP"/>
        </w:rPr>
      </w:pPr>
      <w:r>
        <w:rPr>
          <w:i w:val="0"/>
        </w:rPr>
        <w:fldChar w:fldCharType="begin"/>
      </w:r>
      <w:r>
        <w:rPr>
          <w:i w:val="0"/>
        </w:rPr>
        <w:instrText xml:space="preserve"> TOC \t "Table caption,1" \c "Figure" </w:instrText>
      </w:r>
      <w:r>
        <w:rPr>
          <w:i w:val="0"/>
        </w:rPr>
        <w:fldChar w:fldCharType="separate"/>
      </w:r>
      <w:r w:rsidR="008D7E97" w:rsidRPr="00243721">
        <w:rPr>
          <w:rFonts w:ascii="Calibri" w:hAnsi="Calibri"/>
          <w:noProof/>
        </w:rPr>
        <w:t>Table 1</w:t>
      </w:r>
      <w:r w:rsidR="008D7E97">
        <w:rPr>
          <w:rFonts w:eastAsiaTheme="minorEastAsia"/>
          <w:i w:val="0"/>
          <w:noProof/>
          <w:color w:val="auto"/>
          <w:lang w:eastAsia="ja-JP"/>
        </w:rPr>
        <w:tab/>
      </w:r>
      <w:r w:rsidR="008D7E97">
        <w:rPr>
          <w:noProof/>
        </w:rPr>
        <w:t>An example of the simple Requirement Traceability Matrix</w:t>
      </w:r>
      <w:r w:rsidR="008D7E97">
        <w:rPr>
          <w:noProof/>
        </w:rPr>
        <w:tab/>
      </w:r>
      <w:r w:rsidR="008D7E97">
        <w:rPr>
          <w:noProof/>
        </w:rPr>
        <w:fldChar w:fldCharType="begin"/>
      </w:r>
      <w:r w:rsidR="008D7E97">
        <w:rPr>
          <w:noProof/>
        </w:rPr>
        <w:instrText xml:space="preserve"> PAGEREF _Toc100320086 \h </w:instrText>
      </w:r>
      <w:r w:rsidR="008D7E97">
        <w:rPr>
          <w:noProof/>
        </w:rPr>
      </w:r>
      <w:r w:rsidR="008D7E97">
        <w:rPr>
          <w:noProof/>
        </w:rPr>
        <w:fldChar w:fldCharType="separate"/>
      </w:r>
      <w:r w:rsidR="008D7E97">
        <w:rPr>
          <w:noProof/>
        </w:rPr>
        <w:t>9</w:t>
      </w:r>
      <w:r w:rsidR="008D7E97">
        <w:rPr>
          <w:noProof/>
        </w:rPr>
        <w:fldChar w:fldCharType="end"/>
      </w:r>
    </w:p>
    <w:p w14:paraId="0BE26372" w14:textId="01916A62" w:rsidR="00161325" w:rsidRPr="00CB7D0F" w:rsidRDefault="00D15F11" w:rsidP="00CB1D11">
      <w:pPr>
        <w:pStyle w:val="a2"/>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5CFFE1F9" w14:textId="6CCD3F0C" w:rsidR="008D7E97" w:rsidRDefault="00923B4D">
      <w:pPr>
        <w:pStyle w:val="af0"/>
        <w:rPr>
          <w:rFonts w:eastAsiaTheme="minorEastAsia"/>
          <w:i w:val="0"/>
          <w:noProof/>
          <w:color w:val="auto"/>
          <w:lang w:eastAsia="ja-JP"/>
        </w:rPr>
      </w:pPr>
      <w:r w:rsidRPr="00F55AD7">
        <w:fldChar w:fldCharType="begin"/>
      </w:r>
      <w:r w:rsidRPr="00F55AD7">
        <w:instrText xml:space="preserve"> TOC \t "Figure caption" \c </w:instrText>
      </w:r>
      <w:r w:rsidRPr="00F55AD7">
        <w:fldChar w:fldCharType="separate"/>
      </w:r>
      <w:r w:rsidR="008D7E97">
        <w:rPr>
          <w:noProof/>
        </w:rPr>
        <w:t>Figure 1</w:t>
      </w:r>
      <w:r w:rsidR="008D7E97">
        <w:rPr>
          <w:rFonts w:eastAsiaTheme="minorEastAsia"/>
          <w:i w:val="0"/>
          <w:noProof/>
          <w:color w:val="auto"/>
          <w:lang w:eastAsia="ja-JP"/>
        </w:rPr>
        <w:tab/>
      </w:r>
      <w:r w:rsidR="008D7E97">
        <w:rPr>
          <w:noProof/>
        </w:rPr>
        <w:t>VTS System breakdown structure and order of acceptance</w:t>
      </w:r>
      <w:r w:rsidR="008D7E97">
        <w:rPr>
          <w:noProof/>
        </w:rPr>
        <w:tab/>
      </w:r>
      <w:r w:rsidR="008D7E97">
        <w:rPr>
          <w:noProof/>
        </w:rPr>
        <w:fldChar w:fldCharType="begin"/>
      </w:r>
      <w:r w:rsidR="008D7E97">
        <w:rPr>
          <w:noProof/>
        </w:rPr>
        <w:instrText xml:space="preserve"> PAGEREF _Toc100320087 \h </w:instrText>
      </w:r>
      <w:r w:rsidR="008D7E97">
        <w:rPr>
          <w:noProof/>
        </w:rPr>
      </w:r>
      <w:r w:rsidR="008D7E97">
        <w:rPr>
          <w:noProof/>
        </w:rPr>
        <w:fldChar w:fldCharType="separate"/>
      </w:r>
      <w:r w:rsidR="008D7E97">
        <w:rPr>
          <w:noProof/>
        </w:rPr>
        <w:t>6</w:t>
      </w:r>
      <w:r w:rsidR="008D7E97">
        <w:rPr>
          <w:noProof/>
        </w:rPr>
        <w:fldChar w:fldCharType="end"/>
      </w:r>
    </w:p>
    <w:p w14:paraId="5F8CFD79" w14:textId="49F85556" w:rsidR="008D7E97" w:rsidRDefault="008D7E97">
      <w:pPr>
        <w:pStyle w:val="af0"/>
        <w:rPr>
          <w:rFonts w:eastAsiaTheme="minorEastAsia"/>
          <w:i w:val="0"/>
          <w:noProof/>
          <w:color w:val="auto"/>
          <w:lang w:eastAsia="ja-JP"/>
        </w:rPr>
      </w:pPr>
      <w:r>
        <w:rPr>
          <w:noProof/>
        </w:rPr>
        <w:t>Figure 2</w:t>
      </w:r>
      <w:r>
        <w:rPr>
          <w:rFonts w:eastAsiaTheme="minorEastAsia"/>
          <w:i w:val="0"/>
          <w:noProof/>
          <w:color w:val="auto"/>
          <w:lang w:eastAsia="ja-JP"/>
        </w:rPr>
        <w:tab/>
      </w:r>
      <w:r>
        <w:rPr>
          <w:noProof/>
        </w:rPr>
        <w:t>Acceptance steps within the establishment of a VTS System</w:t>
      </w:r>
      <w:r>
        <w:rPr>
          <w:noProof/>
        </w:rPr>
        <w:tab/>
      </w:r>
      <w:r>
        <w:rPr>
          <w:noProof/>
        </w:rPr>
        <w:fldChar w:fldCharType="begin"/>
      </w:r>
      <w:r>
        <w:rPr>
          <w:noProof/>
        </w:rPr>
        <w:instrText xml:space="preserve"> PAGEREF _Toc100320088 \h </w:instrText>
      </w:r>
      <w:r>
        <w:rPr>
          <w:noProof/>
        </w:rPr>
      </w:r>
      <w:r>
        <w:rPr>
          <w:noProof/>
        </w:rPr>
        <w:fldChar w:fldCharType="separate"/>
      </w:r>
      <w:r>
        <w:rPr>
          <w:noProof/>
        </w:rPr>
        <w:t>7</w:t>
      </w:r>
      <w:r>
        <w:rPr>
          <w:noProof/>
        </w:rPr>
        <w:fldChar w:fldCharType="end"/>
      </w:r>
    </w:p>
    <w:p w14:paraId="69585A95" w14:textId="38D84C9C" w:rsidR="005E4659" w:rsidRPr="00176BB8" w:rsidRDefault="00923B4D" w:rsidP="00CB1D11">
      <w:pPr>
        <w:pStyle w:val="a2"/>
        <w:suppressAutoHyphens/>
      </w:pPr>
      <w:r w:rsidRPr="00F55AD7">
        <w:fldChar w:fldCharType="end"/>
      </w:r>
    </w:p>
    <w:p w14:paraId="7D97EBBA" w14:textId="77777777" w:rsidR="00176BB8" w:rsidRPr="00176BB8" w:rsidRDefault="00176BB8" w:rsidP="00CB1D11">
      <w:pPr>
        <w:pStyle w:val="af0"/>
        <w:suppressAutoHyphens/>
      </w:pPr>
    </w:p>
    <w:p w14:paraId="483B4A76" w14:textId="77777777" w:rsidR="00790277" w:rsidRPr="00462095" w:rsidRDefault="00790277" w:rsidP="00CB1D11">
      <w:pPr>
        <w:pStyle w:val="a2"/>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014E9A90" w:rsidR="004944C8" w:rsidRPr="00F55AD7" w:rsidRDefault="005E3364" w:rsidP="00CB1D11">
      <w:pPr>
        <w:pStyle w:val="1"/>
        <w:suppressAutoHyphens/>
      </w:pPr>
      <w:bookmarkStart w:id="0" w:name="_Toc83236837"/>
      <w:bookmarkStart w:id="1" w:name="_Toc100320069"/>
      <w:r w:rsidRPr="005E3364">
        <w:lastRenderedPageBreak/>
        <w:t>Introduction</w:t>
      </w:r>
      <w:bookmarkEnd w:id="0"/>
      <w:bookmarkEnd w:id="1"/>
    </w:p>
    <w:p w14:paraId="30566B26" w14:textId="77777777" w:rsidR="003A6A32" w:rsidRDefault="003A6A32" w:rsidP="00CB1D11">
      <w:pPr>
        <w:pStyle w:val="Heading1separationline"/>
        <w:suppressAutoHyphens/>
      </w:pPr>
    </w:p>
    <w:p w14:paraId="57DEC144" w14:textId="15538AD5" w:rsidR="005E3364" w:rsidRPr="005E3364" w:rsidRDefault="005E3364" w:rsidP="005E3364">
      <w:pPr>
        <w:pStyle w:val="a2"/>
      </w:pPr>
      <w:bookmarkStart w:id="2" w:name="_Hlk59200746"/>
      <w:r w:rsidRPr="005E3364">
        <w:t>This Guideline is one of the G1111 series of guideline documents. The purpose of the G1111 series is to assist the VTS Provider in preparing the definition, specification, establishment, operation, and upgrades of a VTS system. The documents address the relationship between the operational requirements and VTS system performance and functional requirements and how these reflect VTS System design and VTS Equipment requirements.</w:t>
      </w:r>
    </w:p>
    <w:p w14:paraId="17A92226" w14:textId="53333B7D" w:rsidR="005E3364" w:rsidRPr="005E3364" w:rsidRDefault="00AF5760" w:rsidP="005E3364">
      <w:pPr>
        <w:pStyle w:val="a2"/>
      </w:pPr>
      <w:r w:rsidRPr="00AF5760">
        <w:t>The G1111 series of guideline documents present system design, sensors, communications, processing, and acceptance, without inferring priority. New sub-guidelines can be introduced to the G1111 series in future. The guideline documents are numbered and titled as follows (common title suffix of “Preparation of Operational and Technical Performance Requirements of VTS Systems” omitted below for brevity):</w:t>
      </w:r>
    </w:p>
    <w:p w14:paraId="4E8FDA7B" w14:textId="77777777" w:rsidR="005E3364" w:rsidRPr="005E3364" w:rsidRDefault="005E3364" w:rsidP="005E3364">
      <w:pPr>
        <w:pStyle w:val="Bullet1"/>
        <w:rPr>
          <w:lang w:val="en-US"/>
        </w:rPr>
      </w:pPr>
      <w:r w:rsidRPr="005E3364">
        <w:rPr>
          <w:lang w:val="en-US"/>
        </w:rPr>
        <w:t>G1111</w:t>
      </w:r>
      <w:r w:rsidRPr="005E3364">
        <w:rPr>
          <w:lang w:val="en-US"/>
        </w:rPr>
        <w:tab/>
        <w:t>Establishing Functional &amp; Performance Requirements for VTS Systems</w:t>
      </w:r>
    </w:p>
    <w:p w14:paraId="7FBD6FE1" w14:textId="77777777" w:rsidR="005E3364" w:rsidRPr="005E3364" w:rsidRDefault="005E3364" w:rsidP="005E3364">
      <w:pPr>
        <w:pStyle w:val="Bullet1"/>
        <w:rPr>
          <w:lang w:val="en-US"/>
        </w:rPr>
      </w:pPr>
      <w:r w:rsidRPr="005E3364">
        <w:rPr>
          <w:lang w:val="en-US"/>
        </w:rPr>
        <w:t>G1111-1</w:t>
      </w:r>
      <w:r w:rsidRPr="005E3364">
        <w:rPr>
          <w:lang w:val="en-US"/>
        </w:rPr>
        <w:tab/>
        <w:t>Producing Requirements for the Core VTS System</w:t>
      </w:r>
    </w:p>
    <w:p w14:paraId="217A0AB8" w14:textId="77777777" w:rsidR="005E3364" w:rsidRPr="005E3364" w:rsidRDefault="005E3364" w:rsidP="005E3364">
      <w:pPr>
        <w:pStyle w:val="Bullet1"/>
        <w:rPr>
          <w:lang w:val="en-US"/>
        </w:rPr>
      </w:pPr>
      <w:r w:rsidRPr="005E3364">
        <w:rPr>
          <w:lang w:val="en-US"/>
        </w:rPr>
        <w:t>G1111-2</w:t>
      </w:r>
      <w:r w:rsidRPr="005E3364">
        <w:rPr>
          <w:lang w:val="en-US"/>
        </w:rPr>
        <w:tab/>
        <w:t>Producing Requirements for Voice Communications</w:t>
      </w:r>
    </w:p>
    <w:p w14:paraId="61F9F19C" w14:textId="77777777" w:rsidR="005E3364" w:rsidRPr="005E3364" w:rsidRDefault="005E3364" w:rsidP="005E3364">
      <w:pPr>
        <w:pStyle w:val="Bullet1"/>
        <w:rPr>
          <w:lang w:val="en-US"/>
        </w:rPr>
      </w:pPr>
      <w:r w:rsidRPr="005E3364">
        <w:rPr>
          <w:lang w:val="en-US"/>
        </w:rPr>
        <w:t>G1111-3</w:t>
      </w:r>
      <w:r w:rsidRPr="005E3364">
        <w:rPr>
          <w:lang w:val="en-US"/>
        </w:rPr>
        <w:tab/>
        <w:t xml:space="preserve">Producing Requirements for RADAR </w:t>
      </w:r>
    </w:p>
    <w:p w14:paraId="4CB6D36D" w14:textId="77777777" w:rsidR="005E3364" w:rsidRPr="005E3364" w:rsidRDefault="005E3364" w:rsidP="005E3364">
      <w:pPr>
        <w:pStyle w:val="Bullet1"/>
        <w:rPr>
          <w:lang w:val="en-US"/>
        </w:rPr>
      </w:pPr>
      <w:r w:rsidRPr="005E3364">
        <w:rPr>
          <w:lang w:val="en-US"/>
        </w:rPr>
        <w:t>G1111-4</w:t>
      </w:r>
      <w:r w:rsidRPr="005E3364">
        <w:rPr>
          <w:lang w:val="en-US"/>
        </w:rPr>
        <w:tab/>
        <w:t xml:space="preserve">Producing Requirements for AIS and VDES </w:t>
      </w:r>
    </w:p>
    <w:p w14:paraId="1CD9C9B4" w14:textId="77777777" w:rsidR="005E3364" w:rsidRPr="005E3364" w:rsidRDefault="005E3364" w:rsidP="005E3364">
      <w:pPr>
        <w:pStyle w:val="Bullet1"/>
        <w:rPr>
          <w:lang w:val="en-US"/>
        </w:rPr>
      </w:pPr>
      <w:r w:rsidRPr="005E3364">
        <w:rPr>
          <w:lang w:val="en-US"/>
        </w:rPr>
        <w:t>G1111-5</w:t>
      </w:r>
      <w:r w:rsidRPr="005E3364">
        <w:rPr>
          <w:lang w:val="en-US"/>
        </w:rPr>
        <w:tab/>
        <w:t>Producing Requirements for Environment Monitoring Systems</w:t>
      </w:r>
    </w:p>
    <w:p w14:paraId="6A1BAE58" w14:textId="77777777" w:rsidR="005E3364" w:rsidRPr="005E3364" w:rsidRDefault="005E3364" w:rsidP="005E3364">
      <w:pPr>
        <w:pStyle w:val="Bullet1"/>
        <w:rPr>
          <w:lang w:val="en-US"/>
        </w:rPr>
      </w:pPr>
      <w:r w:rsidRPr="005E3364">
        <w:rPr>
          <w:lang w:val="en-US"/>
        </w:rPr>
        <w:t>G1111-6</w:t>
      </w:r>
      <w:r w:rsidRPr="005E3364">
        <w:rPr>
          <w:lang w:val="en-US"/>
        </w:rPr>
        <w:tab/>
        <w:t>Producing Requirements for Electro Optical Systems</w:t>
      </w:r>
    </w:p>
    <w:p w14:paraId="42FC4966" w14:textId="77777777" w:rsidR="005E3364" w:rsidRPr="005E3364" w:rsidRDefault="005E3364" w:rsidP="005E3364">
      <w:pPr>
        <w:pStyle w:val="Bullet1"/>
        <w:rPr>
          <w:lang w:val="en-US"/>
        </w:rPr>
      </w:pPr>
      <w:r w:rsidRPr="005E3364">
        <w:rPr>
          <w:lang w:val="en-US"/>
        </w:rPr>
        <w:t>G1111-7</w:t>
      </w:r>
      <w:r w:rsidRPr="005E3364">
        <w:rPr>
          <w:lang w:val="en-US"/>
        </w:rPr>
        <w:tab/>
        <w:t>Producing Requirements for Radio Direction Finders</w:t>
      </w:r>
    </w:p>
    <w:p w14:paraId="6398A951" w14:textId="77777777" w:rsidR="005E3364" w:rsidRPr="005E3364" w:rsidRDefault="005E3364" w:rsidP="005E3364">
      <w:pPr>
        <w:pStyle w:val="Bullet1"/>
        <w:rPr>
          <w:lang w:val="en-US"/>
        </w:rPr>
      </w:pPr>
      <w:r w:rsidRPr="005E3364">
        <w:rPr>
          <w:lang w:val="en-US"/>
        </w:rPr>
        <w:t>G1111-8</w:t>
      </w:r>
      <w:r w:rsidRPr="005E3364">
        <w:rPr>
          <w:lang w:val="en-US"/>
        </w:rPr>
        <w:tab/>
        <w:t xml:space="preserve">Producing Requirements for Long Range Sensors </w:t>
      </w:r>
    </w:p>
    <w:p w14:paraId="72A46B67" w14:textId="77777777" w:rsidR="005E3364" w:rsidRPr="005E3364" w:rsidRDefault="005E3364" w:rsidP="005E3364">
      <w:pPr>
        <w:pStyle w:val="Bullet1"/>
        <w:rPr>
          <w:b/>
          <w:lang w:val="en-US"/>
        </w:rPr>
      </w:pPr>
      <w:r w:rsidRPr="005E3364">
        <w:rPr>
          <w:b/>
          <w:lang w:val="en-US"/>
        </w:rPr>
        <w:t>G1111-9</w:t>
      </w:r>
      <w:r w:rsidRPr="005E3364">
        <w:rPr>
          <w:b/>
          <w:lang w:val="en-US"/>
        </w:rPr>
        <w:tab/>
        <w:t>Framework for Acceptance of VTS Systems (this guideline)</w:t>
      </w:r>
    </w:p>
    <w:p w14:paraId="0A866496" w14:textId="2767660E" w:rsidR="00BA1C02" w:rsidRPr="00BA1C02" w:rsidRDefault="005E3364" w:rsidP="005E3364">
      <w:pPr>
        <w:pStyle w:val="2"/>
        <w:suppressAutoHyphens/>
      </w:pPr>
      <w:bookmarkStart w:id="3" w:name="_Toc83236839"/>
      <w:bookmarkStart w:id="4" w:name="_Toc100320070"/>
      <w:bookmarkEnd w:id="2"/>
      <w:r w:rsidRPr="005E3364">
        <w:t>Document Purpose</w:t>
      </w:r>
      <w:bookmarkEnd w:id="3"/>
      <w:bookmarkEnd w:id="4"/>
    </w:p>
    <w:p w14:paraId="60CD8DCE" w14:textId="77777777" w:rsidR="00A524B5" w:rsidRDefault="00A524B5" w:rsidP="00CB1D11">
      <w:pPr>
        <w:pStyle w:val="Heading2separationline"/>
        <w:suppressAutoHyphens/>
      </w:pPr>
    </w:p>
    <w:p w14:paraId="20A07378" w14:textId="1D6C83B2" w:rsidR="005E3364" w:rsidRPr="005E3364" w:rsidRDefault="005E3364" w:rsidP="005E3364">
      <w:pPr>
        <w:pStyle w:val="a2"/>
      </w:pPr>
      <w:r w:rsidRPr="005E3364">
        <w:t>Th</w:t>
      </w:r>
      <w:r w:rsidR="00AF5760">
        <w:t>is document aim</w:t>
      </w:r>
      <w:r w:rsidRPr="005E3364">
        <w:t xml:space="preserve">s to advise authorities </w:t>
      </w:r>
      <w:r w:rsidR="00E96A36">
        <w:t xml:space="preserve">and organisations </w:t>
      </w:r>
      <w:r w:rsidRPr="005E3364">
        <w:t>providing Vessel Traffic Services on the acceptance process of a VTS System and VTS Equipment (as specified in</w:t>
      </w:r>
      <w:r w:rsidR="00476AD6">
        <w:t xml:space="preserve"> </w:t>
      </w:r>
      <w:r w:rsidR="00476AD6" w:rsidRPr="00476AD6">
        <w:t>IALA Recommendation R0128</w:t>
      </w:r>
      <w:r w:rsidRPr="005E3364">
        <w:t xml:space="preserve"> </w:t>
      </w:r>
      <w:r w:rsidR="00476AD6">
        <w:fldChar w:fldCharType="begin"/>
      </w:r>
      <w:r w:rsidR="00476AD6">
        <w:instrText xml:space="preserve"> REF _Ref83721899 \r \h </w:instrText>
      </w:r>
      <w:r w:rsidR="00476AD6">
        <w:fldChar w:fldCharType="separate"/>
      </w:r>
      <w:r w:rsidR="008D7E97">
        <w:t>[1]</w:t>
      </w:r>
      <w:r w:rsidR="00476AD6">
        <w:fldChar w:fldCharType="end"/>
      </w:r>
      <w:r w:rsidRPr="005E3364">
        <w:t xml:space="preserve">). </w:t>
      </w:r>
    </w:p>
    <w:p w14:paraId="467A8FC5" w14:textId="42B3CB6C" w:rsidR="005E3364" w:rsidRPr="005E3364" w:rsidRDefault="00476AD6" w:rsidP="005E3364">
      <w:pPr>
        <w:pStyle w:val="a2"/>
      </w:pPr>
      <w:r>
        <w:t xml:space="preserve">IALA Guideline G1111 – </w:t>
      </w:r>
      <w:r w:rsidR="005E3364" w:rsidRPr="005E3364">
        <w:t xml:space="preserve">Preparation of Operational and Technical Performance Requirements for VTS Systems provides a framework to assist these authorities in preparing requirements for a VTS System(s) and VTS Equipment. </w:t>
      </w:r>
    </w:p>
    <w:p w14:paraId="66EA55DA" w14:textId="77777777" w:rsidR="005E3364" w:rsidRPr="005E3364" w:rsidRDefault="005E3364" w:rsidP="005E3364">
      <w:pPr>
        <w:pStyle w:val="a2"/>
      </w:pPr>
      <w:r w:rsidRPr="005E3364">
        <w:t>This document provides a framework for the acceptance process such that the specified system:</w:t>
      </w:r>
    </w:p>
    <w:p w14:paraId="46EC6B81" w14:textId="08D983F3" w:rsidR="005E3364" w:rsidRPr="005E3364" w:rsidRDefault="005E3364" w:rsidP="005E3364">
      <w:pPr>
        <w:pStyle w:val="Bullet1"/>
      </w:pPr>
      <w:r w:rsidRPr="005E3364">
        <w:t>is working according to the agreed requirements (e.g. verification); and</w:t>
      </w:r>
    </w:p>
    <w:p w14:paraId="76E50F7F" w14:textId="5359C298" w:rsidR="005E3364" w:rsidRPr="005E3364" w:rsidRDefault="005E3364" w:rsidP="005E3364">
      <w:pPr>
        <w:pStyle w:val="Bullet1"/>
      </w:pPr>
      <w:proofErr w:type="gramStart"/>
      <w:r>
        <w:t>i</w:t>
      </w:r>
      <w:r w:rsidRPr="005E3364">
        <w:t>s</w:t>
      </w:r>
      <w:proofErr w:type="gramEnd"/>
      <w:r w:rsidRPr="005E3364">
        <w:t xml:space="preserve"> suitable for the intended services (e.g. validation).  </w:t>
      </w:r>
    </w:p>
    <w:p w14:paraId="4C9080F5" w14:textId="1C1C4FF2" w:rsidR="005E3364" w:rsidRPr="005E3364" w:rsidRDefault="005E3364" w:rsidP="005E3364">
      <w:pPr>
        <w:pStyle w:val="a2"/>
      </w:pPr>
      <w:r w:rsidRPr="005E3364">
        <w:t xml:space="preserve">As a result, there will be a common understanding between the </w:t>
      </w:r>
      <w:r w:rsidR="00E435CE">
        <w:rPr>
          <w:rFonts w:hint="eastAsia"/>
          <w:lang w:eastAsia="ja-JP"/>
        </w:rPr>
        <w:t>VTS Provider</w:t>
      </w:r>
      <w:r w:rsidRPr="005E3364">
        <w:t xml:space="preserve"> and the</w:t>
      </w:r>
      <w:r w:rsidR="00E96A36">
        <w:t xml:space="preserve"> </w:t>
      </w:r>
      <w:r w:rsidR="00E96A36">
        <w:rPr>
          <w:lang w:eastAsia="ja-JP"/>
        </w:rPr>
        <w:t>s</w:t>
      </w:r>
      <w:r w:rsidR="00E435CE">
        <w:rPr>
          <w:rFonts w:hint="eastAsia"/>
          <w:lang w:eastAsia="ja-JP"/>
        </w:rPr>
        <w:t>upplier</w:t>
      </w:r>
      <w:r w:rsidRPr="005E3364">
        <w:t xml:space="preserve"> about the set requirements and the procedures that demonstrate compliance.</w:t>
      </w:r>
    </w:p>
    <w:p w14:paraId="5EB020BA" w14:textId="77777777" w:rsidR="005E3364" w:rsidRPr="005E3364" w:rsidRDefault="005E3364" w:rsidP="005E3364">
      <w:pPr>
        <w:pStyle w:val="a2"/>
      </w:pPr>
      <w:r w:rsidRPr="005E3364">
        <w:t>This document’s suggested steps can be tailored depending on the system’s size and/or complexity.</w:t>
      </w:r>
    </w:p>
    <w:p w14:paraId="48C60455" w14:textId="48ABC228" w:rsidR="00AF5760" w:rsidRDefault="005E3364" w:rsidP="005E3364">
      <w:pPr>
        <w:pStyle w:val="a2"/>
      </w:pPr>
      <w:r w:rsidRPr="005E3364">
        <w:t>This Guideline provides high-level guidance and doesn’t replace existing internationally recognised standards such as ISO 2150</w:t>
      </w:r>
      <w:r w:rsidR="00476AD6">
        <w:t>2</w:t>
      </w:r>
      <w:r w:rsidRPr="005E3364">
        <w:t>:20</w:t>
      </w:r>
      <w:r w:rsidR="00476AD6">
        <w:t xml:space="preserve">20 </w:t>
      </w:r>
      <w:r w:rsidR="00476AD6">
        <w:fldChar w:fldCharType="begin"/>
      </w:r>
      <w:r w:rsidR="00476AD6">
        <w:instrText xml:space="preserve"> REF _Ref83721977 \r \h </w:instrText>
      </w:r>
      <w:r w:rsidR="00476AD6">
        <w:fldChar w:fldCharType="separate"/>
      </w:r>
      <w:r w:rsidR="008D7E97">
        <w:t>[2]</w:t>
      </w:r>
      <w:r w:rsidR="00476AD6">
        <w:fldChar w:fldCharType="end"/>
      </w:r>
      <w:r w:rsidR="00D309DD">
        <w:t xml:space="preserve"> </w:t>
      </w:r>
      <w:r w:rsidRPr="005E3364">
        <w:t>nor does it seek to replace individual suppliers own project management and acceptance methods.</w:t>
      </w:r>
    </w:p>
    <w:p w14:paraId="148FB3F7" w14:textId="77777777" w:rsidR="00AF5760" w:rsidRDefault="00AF5760">
      <w:pPr>
        <w:spacing w:after="200" w:line="276" w:lineRule="auto"/>
        <w:rPr>
          <w:sz w:val="22"/>
        </w:rPr>
      </w:pPr>
      <w:r>
        <w:br w:type="page"/>
      </w:r>
    </w:p>
    <w:p w14:paraId="6530D57F" w14:textId="66DA7B82" w:rsidR="005E3364" w:rsidRPr="00F55AD7" w:rsidRDefault="005E3364" w:rsidP="005E3364">
      <w:pPr>
        <w:pStyle w:val="1"/>
        <w:suppressAutoHyphens/>
      </w:pPr>
      <w:bookmarkStart w:id="5" w:name="_Toc100320071"/>
      <w:commentRangeStart w:id="6"/>
      <w:r>
        <w:rPr>
          <w:rFonts w:hint="eastAsia"/>
          <w:lang w:eastAsia="ja-JP"/>
        </w:rPr>
        <w:lastRenderedPageBreak/>
        <w:t>A</w:t>
      </w:r>
      <w:r>
        <w:rPr>
          <w:lang w:eastAsia="ja-JP"/>
        </w:rPr>
        <w:t>cceptance Requirements</w:t>
      </w:r>
      <w:bookmarkEnd w:id="5"/>
      <w:commentRangeEnd w:id="6"/>
      <w:r w:rsidR="00410D08">
        <w:rPr>
          <w:rStyle w:val="af3"/>
          <w:rFonts w:asciiTheme="minorHAnsi" w:eastAsia="ＭＳ 明朝" w:hAnsiTheme="minorHAnsi" w:cstheme="minorBidi"/>
          <w:b w:val="0"/>
          <w:bCs w:val="0"/>
          <w:caps w:val="0"/>
          <w:color w:val="auto"/>
        </w:rPr>
        <w:commentReference w:id="6"/>
      </w:r>
    </w:p>
    <w:p w14:paraId="1D7B45AD" w14:textId="77777777" w:rsidR="005E3364" w:rsidRPr="00F55AD7" w:rsidRDefault="005E3364" w:rsidP="005E3364">
      <w:pPr>
        <w:pStyle w:val="Heading1separationline"/>
        <w:suppressAutoHyphens/>
      </w:pPr>
    </w:p>
    <w:p w14:paraId="66277F04" w14:textId="77777777" w:rsidR="00410D08" w:rsidRDefault="005E3364" w:rsidP="005E3364">
      <w:pPr>
        <w:pStyle w:val="a2"/>
        <w:suppressAutoHyphens/>
        <w:rPr>
          <w:lang w:val="en-US"/>
        </w:rPr>
      </w:pPr>
      <w:r w:rsidRPr="005E3364">
        <w:rPr>
          <w:lang w:val="en-US"/>
        </w:rPr>
        <w:t>IALA Guideline</w:t>
      </w:r>
      <w:r w:rsidRPr="005E3364">
        <w:t xml:space="preserve"> G1150</w:t>
      </w:r>
      <w:r w:rsidR="0049567F">
        <w:t xml:space="preserve"> </w:t>
      </w:r>
      <w:r w:rsidR="0049567F">
        <w:fldChar w:fldCharType="begin"/>
      </w:r>
      <w:r w:rsidR="0049567F">
        <w:instrText xml:space="preserve"> REF _Ref83722187 \r \h </w:instrText>
      </w:r>
      <w:r w:rsidR="0049567F">
        <w:fldChar w:fldCharType="separate"/>
      </w:r>
      <w:r w:rsidR="008D7E97">
        <w:t>[3]</w:t>
      </w:r>
      <w:r w:rsidR="0049567F">
        <w:fldChar w:fldCharType="end"/>
      </w:r>
      <w:r w:rsidRPr="005E3364">
        <w:t xml:space="preserve"> advises on the planning and implementation of a VTS</w:t>
      </w:r>
      <w:r w:rsidR="00AF5760">
        <w:t>,</w:t>
      </w:r>
      <w:r w:rsidRPr="005E3364">
        <w:t xml:space="preserve"> including </w:t>
      </w:r>
      <w:r w:rsidR="00C36ADE" w:rsidRPr="00C36ADE">
        <w:t xml:space="preserve">the purpose and timing to define </w:t>
      </w:r>
      <w:r w:rsidR="007953B9">
        <w:t xml:space="preserve">the </w:t>
      </w:r>
      <w:r w:rsidR="00C36ADE" w:rsidRPr="00C36ADE">
        <w:t>acceptance plan</w:t>
      </w:r>
      <w:r w:rsidRPr="005E3364">
        <w:t xml:space="preserve">. </w:t>
      </w:r>
      <w:r w:rsidRPr="005E3364">
        <w:rPr>
          <w:lang w:val="en-US"/>
        </w:rPr>
        <w:t xml:space="preserve">The VTS Provider should establish an </w:t>
      </w:r>
      <w:r w:rsidR="006D77C7">
        <w:rPr>
          <w:lang w:val="en-US"/>
        </w:rPr>
        <w:t>a</w:t>
      </w:r>
      <w:r w:rsidRPr="005E3364">
        <w:rPr>
          <w:lang w:val="en-US"/>
        </w:rPr>
        <w:t>cceptance plan at the same time as they establish</w:t>
      </w:r>
      <w:r w:rsidR="006C7895">
        <w:rPr>
          <w:lang w:val="en-US"/>
        </w:rPr>
        <w:t xml:space="preserve"> </w:t>
      </w:r>
      <w:r w:rsidR="003E146D">
        <w:rPr>
          <w:lang w:val="en-US"/>
        </w:rPr>
        <w:t xml:space="preserve">the </w:t>
      </w:r>
      <w:r w:rsidR="006C7895">
        <w:rPr>
          <w:lang w:val="en-US"/>
        </w:rPr>
        <w:t xml:space="preserve">documents </w:t>
      </w:r>
      <w:r w:rsidR="003E146D">
        <w:rPr>
          <w:lang w:val="en-US"/>
        </w:rPr>
        <w:t xml:space="preserve">in the </w:t>
      </w:r>
      <w:r w:rsidR="003E146D" w:rsidRPr="006C7895">
        <w:rPr>
          <w:lang w:val="en-US"/>
        </w:rPr>
        <w:t>planning phase</w:t>
      </w:r>
      <w:r w:rsidR="003E146D">
        <w:rPr>
          <w:lang w:val="en-US"/>
        </w:rPr>
        <w:t xml:space="preserve">, </w:t>
      </w:r>
      <w:r w:rsidR="006C7895">
        <w:rPr>
          <w:lang w:val="en-US"/>
        </w:rPr>
        <w:t>such as project</w:t>
      </w:r>
      <w:r w:rsidR="005111DD">
        <w:rPr>
          <w:lang w:val="en-US"/>
        </w:rPr>
        <w:t xml:space="preserve"> plan,</w:t>
      </w:r>
      <w:r w:rsidR="00A00F21">
        <w:rPr>
          <w:lang w:val="en-US"/>
        </w:rPr>
        <w:t xml:space="preserve"> functional requirements, </w:t>
      </w:r>
      <w:r w:rsidR="00B16CAC">
        <w:rPr>
          <w:lang w:val="en-US"/>
        </w:rPr>
        <w:t xml:space="preserve">risk plan, communications plan </w:t>
      </w:r>
      <w:r w:rsidR="00A00F21">
        <w:rPr>
          <w:lang w:val="en-US"/>
        </w:rPr>
        <w:t xml:space="preserve">and </w:t>
      </w:r>
      <w:r w:rsidR="006D77C7">
        <w:rPr>
          <w:lang w:val="en-US"/>
        </w:rPr>
        <w:t>p</w:t>
      </w:r>
      <w:r w:rsidRPr="005E3364">
        <w:rPr>
          <w:lang w:val="en-US"/>
        </w:rPr>
        <w:t>rocurement plan.</w:t>
      </w:r>
      <w:r w:rsidR="00A00F21">
        <w:rPr>
          <w:lang w:val="en-US"/>
        </w:rPr>
        <w:t xml:space="preserve"> </w:t>
      </w:r>
    </w:p>
    <w:p w14:paraId="1790F764" w14:textId="39289D4E" w:rsidR="005E3364" w:rsidRPr="005E3364" w:rsidRDefault="005E3364" w:rsidP="005E3364">
      <w:pPr>
        <w:pStyle w:val="a2"/>
        <w:suppressAutoHyphens/>
      </w:pPr>
      <w:r w:rsidRPr="005E3364">
        <w:t xml:space="preserve">VTS Provider should prepare an </w:t>
      </w:r>
      <w:r w:rsidR="006D77C7">
        <w:t>a</w:t>
      </w:r>
      <w:r w:rsidRPr="005E3364">
        <w:t>cceptance plan to define the acceptance requirements</w:t>
      </w:r>
      <w:r w:rsidR="00AF5760">
        <w:t>,</w:t>
      </w:r>
      <w:r w:rsidRPr="005E3364">
        <w:t xml:space="preserve"> which could include: </w:t>
      </w:r>
    </w:p>
    <w:p w14:paraId="637E9DE6" w14:textId="60611D76" w:rsidR="005E3364" w:rsidRDefault="005E3364" w:rsidP="005E3364">
      <w:pPr>
        <w:pStyle w:val="Bullet1"/>
      </w:pPr>
      <w:r>
        <w:t>Scope of the project;</w:t>
      </w:r>
    </w:p>
    <w:p w14:paraId="0B7C7BF7" w14:textId="0A68A5B3" w:rsidR="005E3364" w:rsidRDefault="005E3364" w:rsidP="005E3364">
      <w:pPr>
        <w:pStyle w:val="Bullet1"/>
      </w:pPr>
      <w:r>
        <w:t>Role and responsibility;</w:t>
      </w:r>
    </w:p>
    <w:p w14:paraId="41AC6C6D" w14:textId="40132EE8" w:rsidR="005E3364" w:rsidRDefault="005E3364" w:rsidP="005E3364">
      <w:pPr>
        <w:pStyle w:val="Bullet1"/>
      </w:pPr>
      <w:r>
        <w:t>Levels of testing (VTS System and/ or VTS Equipment, integration, regression);</w:t>
      </w:r>
      <w:r w:rsidR="00A00F21">
        <w:t xml:space="preserve"> and</w:t>
      </w:r>
    </w:p>
    <w:p w14:paraId="193BC5FF" w14:textId="3404C77C" w:rsidR="005E3364" w:rsidRDefault="005E3364" w:rsidP="005E3364">
      <w:pPr>
        <w:pStyle w:val="Bullet1"/>
      </w:pPr>
      <w:r>
        <w:t>Types of testing (design review, factory, site, functional, performance, etc.).</w:t>
      </w:r>
    </w:p>
    <w:p w14:paraId="3665BE75" w14:textId="290CC8DE" w:rsidR="0054453F" w:rsidRPr="0054453F" w:rsidRDefault="0054453F" w:rsidP="0054453F">
      <w:pPr>
        <w:pStyle w:val="a2"/>
        <w:suppressAutoHyphens/>
      </w:pPr>
      <w:r w:rsidRPr="0054453F">
        <w:t>The acceptance requirement</w:t>
      </w:r>
      <w:r>
        <w:t>s</w:t>
      </w:r>
      <w:r w:rsidRPr="0054453F">
        <w:t xml:space="preserve"> should be defined in the planning phase of the overall VTS project and prior to the </w:t>
      </w:r>
      <w:r w:rsidR="00C36ADE">
        <w:t>implementation</w:t>
      </w:r>
      <w:r w:rsidRPr="0054453F">
        <w:t xml:space="preserve"> of the VTS System.</w:t>
      </w:r>
      <w:r w:rsidRPr="0054453F">
        <w:rPr>
          <w:lang w:val="en-US"/>
        </w:rPr>
        <w:t xml:space="preserve"> </w:t>
      </w:r>
    </w:p>
    <w:p w14:paraId="64599906" w14:textId="4CDDA39F" w:rsidR="00A850CD" w:rsidRPr="00F55AD7" w:rsidRDefault="00A850CD" w:rsidP="00B14238">
      <w:pPr>
        <w:pStyle w:val="1"/>
        <w:suppressAutoHyphens/>
      </w:pPr>
      <w:bookmarkStart w:id="8" w:name="_Toc100320072"/>
      <w:r w:rsidRPr="00B278E3">
        <w:t>A</w:t>
      </w:r>
      <w:r>
        <w:t>cceptance</w:t>
      </w:r>
      <w:r w:rsidRPr="00B278E3">
        <w:t xml:space="preserve"> P</w:t>
      </w:r>
      <w:r>
        <w:t>rocess</w:t>
      </w:r>
      <w:bookmarkEnd w:id="8"/>
    </w:p>
    <w:p w14:paraId="5C506307" w14:textId="77777777" w:rsidR="00A850CD" w:rsidRPr="00F55AD7" w:rsidRDefault="00A850CD" w:rsidP="00A850CD">
      <w:pPr>
        <w:pStyle w:val="Heading1separationline"/>
        <w:suppressAutoHyphens/>
      </w:pPr>
    </w:p>
    <w:p w14:paraId="52B45B08" w14:textId="3E0894B0" w:rsidR="00A850CD" w:rsidRPr="00A850CD" w:rsidRDefault="00A850CD" w:rsidP="00A850CD">
      <w:pPr>
        <w:pStyle w:val="a2"/>
      </w:pPr>
      <w:r w:rsidRPr="00A850CD">
        <w:t>The acceptance process should demonstrate the compliance of the VTS system to the agreed requirements before operation. For an acceptance process to work effectively, the VTS Provider must present the operational</w:t>
      </w:r>
      <w:r w:rsidR="00D800DA">
        <w:t>, functional and performance</w:t>
      </w:r>
      <w:r w:rsidRPr="00A850CD">
        <w:t xml:space="preserve"> requirements clearly and completely so that the </w:t>
      </w:r>
      <w:r w:rsidR="004A2714">
        <w:t>s</w:t>
      </w:r>
      <w:r w:rsidRPr="00A850CD">
        <w:t xml:space="preserve">upplier can address each requirement during the acceptance testing process. Where requirements are not precise, the parties should discuss the details in order to arrive at a common understanding. Acceptance testing can only be performed on requirements that have been clearly defined by the VTS Provider and provided in writing to the </w:t>
      </w:r>
      <w:r w:rsidR="004A2714">
        <w:t>s</w:t>
      </w:r>
      <w:r w:rsidRPr="00A850CD">
        <w:t xml:space="preserve">upplier. </w:t>
      </w:r>
    </w:p>
    <w:p w14:paraId="6C151CA4" w14:textId="148E8370" w:rsidR="00A850CD" w:rsidRPr="00A850CD" w:rsidRDefault="00A850CD" w:rsidP="00A850CD">
      <w:pPr>
        <w:pStyle w:val="a2"/>
      </w:pPr>
      <w:r w:rsidRPr="00A850CD">
        <w:rPr>
          <w:rFonts w:hint="eastAsia"/>
        </w:rPr>
        <w:t xml:space="preserve">This section </w:t>
      </w:r>
      <w:r w:rsidRPr="00A850CD">
        <w:t xml:space="preserve">provides a general framework to manage an acceptance process and suggests possible </w:t>
      </w:r>
      <w:r w:rsidRPr="00A850CD">
        <w:rPr>
          <w:rFonts w:hint="eastAsia"/>
        </w:rPr>
        <w:t>a</w:t>
      </w:r>
      <w:r w:rsidRPr="00A850CD">
        <w:t>cceptance steps</w:t>
      </w:r>
      <w:r w:rsidRPr="00A850CD">
        <w:rPr>
          <w:rFonts w:hint="eastAsia"/>
        </w:rPr>
        <w:t>,</w:t>
      </w:r>
      <w:r w:rsidRPr="00A850CD">
        <w:t xml:space="preserve"> focusing on the possible steps and documentation in the </w:t>
      </w:r>
      <w:r w:rsidR="006D77C7">
        <w:t>a</w:t>
      </w:r>
      <w:r w:rsidRPr="00A850CD">
        <w:t xml:space="preserve">cceptance </w:t>
      </w:r>
      <w:r w:rsidR="006D77C7">
        <w:t>p</w:t>
      </w:r>
      <w:r w:rsidRPr="00A850CD">
        <w:t xml:space="preserve">rocess. </w:t>
      </w:r>
    </w:p>
    <w:p w14:paraId="587B993A" w14:textId="0877DF88" w:rsidR="005E3364" w:rsidRPr="00D800DA" w:rsidRDefault="00A850CD" w:rsidP="00B14238">
      <w:pPr>
        <w:pStyle w:val="2"/>
        <w:suppressAutoHyphens/>
        <w:rPr>
          <w:iCs/>
        </w:rPr>
      </w:pPr>
      <w:bookmarkStart w:id="9" w:name="_Toc83236842"/>
      <w:bookmarkStart w:id="10" w:name="_Toc63865041"/>
      <w:bookmarkStart w:id="11" w:name="_Toc100320073"/>
      <w:r w:rsidRPr="00D800DA">
        <w:rPr>
          <w:bCs/>
          <w:iCs/>
        </w:rPr>
        <w:t>Acceptance Process Framework</w:t>
      </w:r>
      <w:bookmarkEnd w:id="9"/>
      <w:bookmarkEnd w:id="10"/>
      <w:bookmarkEnd w:id="11"/>
    </w:p>
    <w:p w14:paraId="18B221C9" w14:textId="77777777" w:rsidR="005E3364" w:rsidRPr="00F55AD7" w:rsidRDefault="005E3364" w:rsidP="005E3364">
      <w:pPr>
        <w:pStyle w:val="Heading2separationline"/>
        <w:suppressAutoHyphens/>
      </w:pPr>
    </w:p>
    <w:p w14:paraId="6064F358" w14:textId="13EB6D4B" w:rsidR="00A850CD" w:rsidRPr="00A850CD" w:rsidRDefault="00A850CD" w:rsidP="00A850CD">
      <w:pPr>
        <w:pStyle w:val="a2"/>
        <w:suppressAutoHyphens/>
      </w:pPr>
      <w:r w:rsidRPr="00A850CD">
        <w:t xml:space="preserve">A VTS System may include many different technologies at single or multiple sites to support the VTS operation. These technologies include the </w:t>
      </w:r>
      <w:r w:rsidR="006D77C7">
        <w:t>c</w:t>
      </w:r>
      <w:r w:rsidRPr="00A850CD">
        <w:t xml:space="preserve">ore VTS System, communications systems and sensors are described as VTS Equipment of the VTS System in </w:t>
      </w:r>
      <w:r w:rsidRPr="00A850CD">
        <w:fldChar w:fldCharType="begin"/>
      </w:r>
      <w:r w:rsidRPr="00A850CD">
        <w:instrText xml:space="preserve"> REF _Ref66283377 \r \h </w:instrText>
      </w:r>
      <w:r w:rsidRPr="00A850CD">
        <w:fldChar w:fldCharType="separate"/>
      </w:r>
      <w:r w:rsidR="008D7E97">
        <w:t>Figure 1</w:t>
      </w:r>
      <w:r w:rsidRPr="00A850CD">
        <w:fldChar w:fldCharType="end"/>
      </w:r>
      <w:r w:rsidRPr="00A850CD">
        <w:t xml:space="preserve">. </w:t>
      </w:r>
    </w:p>
    <w:p w14:paraId="1BD85E72" w14:textId="7D95AFFE" w:rsidR="00A850CD" w:rsidRPr="00A850CD" w:rsidRDefault="00A850CD" w:rsidP="00A850CD">
      <w:pPr>
        <w:pStyle w:val="a2"/>
        <w:suppressAutoHyphens/>
      </w:pPr>
      <w:r w:rsidRPr="00A850CD">
        <w:t xml:space="preserve">The acceptance process is intended to demonstrate that the delivered VTS System complies with the operational and functional requirements as agreed between the VTS Provider and the </w:t>
      </w:r>
      <w:r w:rsidR="004A2714">
        <w:t>s</w:t>
      </w:r>
      <w:r w:rsidRPr="00A850CD">
        <w:t xml:space="preserve">upplier. </w:t>
      </w:r>
    </w:p>
    <w:p w14:paraId="56AC0F55" w14:textId="77777777" w:rsidR="00A850CD" w:rsidRPr="00A850CD" w:rsidRDefault="00A850CD" w:rsidP="00A850CD">
      <w:pPr>
        <w:pStyle w:val="a2"/>
        <w:suppressAutoHyphens/>
      </w:pPr>
      <w:r w:rsidRPr="00A850CD">
        <w:t>The acceptance process of VTS System and VTS Equipment comprises the following elements:</w:t>
      </w:r>
    </w:p>
    <w:p w14:paraId="4DCB0D67" w14:textId="77777777" w:rsidR="00A850CD" w:rsidRPr="00A15381" w:rsidRDefault="00A850CD" w:rsidP="00A850CD">
      <w:pPr>
        <w:pStyle w:val="Bullet1"/>
      </w:pPr>
      <w:r w:rsidRPr="00A15381">
        <w:t xml:space="preserve">a set of </w:t>
      </w:r>
      <w:r>
        <w:t>agreed</w:t>
      </w:r>
      <w:r w:rsidRPr="00A15381">
        <w:t xml:space="preserve"> requirements;</w:t>
      </w:r>
    </w:p>
    <w:p w14:paraId="01CDFB84" w14:textId="77777777" w:rsidR="00A850CD" w:rsidRPr="00A15381" w:rsidRDefault="00A850CD" w:rsidP="00A850CD">
      <w:pPr>
        <w:pStyle w:val="Bullet1"/>
      </w:pPr>
      <w:r w:rsidRPr="00A15381">
        <w:t>a (physical) implementation of the requirements;</w:t>
      </w:r>
      <w:r>
        <w:t xml:space="preserve"> and</w:t>
      </w:r>
    </w:p>
    <w:p w14:paraId="04C6DC16" w14:textId="0B97DEF9" w:rsidR="005E3364" w:rsidRDefault="00A850CD" w:rsidP="00B14238">
      <w:pPr>
        <w:pStyle w:val="Bullet1"/>
      </w:pPr>
      <w:proofErr w:type="gramStart"/>
      <w:r w:rsidRPr="00A15381">
        <w:t>a</w:t>
      </w:r>
      <w:proofErr w:type="gramEnd"/>
      <w:r w:rsidRPr="00A15381">
        <w:t xml:space="preserve"> </w:t>
      </w:r>
      <w:r>
        <w:t>group</w:t>
      </w:r>
      <w:r w:rsidRPr="00A15381">
        <w:t xml:space="preserve"> of </w:t>
      </w:r>
      <w:r>
        <w:t xml:space="preserve">acceptance </w:t>
      </w:r>
      <w:r w:rsidRPr="00A15381">
        <w:t>test</w:t>
      </w:r>
      <w:r>
        <w:t>s to evaluate the fulfilment of the requirements</w:t>
      </w:r>
      <w:r w:rsidRPr="00A15381">
        <w:t>.</w:t>
      </w:r>
    </w:p>
    <w:p w14:paraId="2A63E2DD" w14:textId="46F48E11" w:rsidR="00A850CD" w:rsidRPr="00A850CD" w:rsidRDefault="00A850CD" w:rsidP="00A850CD">
      <w:pPr>
        <w:pStyle w:val="a2"/>
      </w:pPr>
      <w:r w:rsidRPr="00A850CD">
        <w:t xml:space="preserve">It should be noted that, in some cases, a VTS System can be delivered from a </w:t>
      </w:r>
      <w:r w:rsidR="004A2714">
        <w:t>s</w:t>
      </w:r>
      <w:r w:rsidRPr="00A850CD">
        <w:t xml:space="preserve">upplier on a turnkey basis. This means that the </w:t>
      </w:r>
      <w:r w:rsidR="004A2714">
        <w:t>s</w:t>
      </w:r>
      <w:r w:rsidRPr="00A850CD">
        <w:t xml:space="preserve">upplier has complete responsibility for the delivery and implementation of the VTS System. Before presenting the complete VTS System to the VTS Provider, the </w:t>
      </w:r>
      <w:r w:rsidR="004A2714">
        <w:t>s</w:t>
      </w:r>
      <w:r w:rsidRPr="00A850CD">
        <w:t xml:space="preserve">upplier will accept VTS Equipment on behalf of the VTS Provider under the acceptance process that has been agreed as illustrated in </w:t>
      </w:r>
      <w:r w:rsidRPr="00A850CD">
        <w:fldChar w:fldCharType="begin"/>
      </w:r>
      <w:r w:rsidRPr="00A850CD">
        <w:instrText xml:space="preserve"> REF _Ref66283377 \r \h  \* MERGEFORMAT </w:instrText>
      </w:r>
      <w:r w:rsidRPr="00A850CD">
        <w:fldChar w:fldCharType="separate"/>
      </w:r>
      <w:r w:rsidR="008D7E97">
        <w:t>Figure 1</w:t>
      </w:r>
      <w:r w:rsidRPr="00A850CD">
        <w:fldChar w:fldCharType="end"/>
      </w:r>
      <w:r w:rsidRPr="00A850CD">
        <w:t xml:space="preserve">.  </w:t>
      </w:r>
    </w:p>
    <w:p w14:paraId="2E0F216E" w14:textId="5C05A49B" w:rsidR="005E3364" w:rsidRPr="00A850CD" w:rsidRDefault="00A850CD" w:rsidP="00A850CD">
      <w:pPr>
        <w:pStyle w:val="a2"/>
      </w:pPr>
      <w:r w:rsidRPr="00A850CD">
        <w:t xml:space="preserve">In some cases, it could be agreed that the VTS Provider may be involved in VTS Equipment testing where this testing can be better performed at the premises of a VTS Equipment </w:t>
      </w:r>
      <w:r w:rsidR="004A2714">
        <w:t>s</w:t>
      </w:r>
      <w:r w:rsidRPr="00A850CD">
        <w:t xml:space="preserve">upplier. This should be agreed upon before the start of the project.  </w:t>
      </w:r>
    </w:p>
    <w:p w14:paraId="4EA451FE" w14:textId="3A8BCCFC" w:rsidR="00A850CD" w:rsidRPr="00A850CD" w:rsidRDefault="00A850CD" w:rsidP="00A850CD">
      <w:pPr>
        <w:pStyle w:val="a2"/>
      </w:pPr>
      <w:r w:rsidRPr="00A850CD">
        <w:lastRenderedPageBreak/>
        <w:t>The acceptance process should follow an agreed acceptance plan that clearly defines the acceptance stages. Each acceptance stage should be supported with an agreed acceptance test procedure that shows how the acceptance stages align with the defined and agreed operational</w:t>
      </w:r>
      <w:r w:rsidR="00D800DA">
        <w:t>,</w:t>
      </w:r>
      <w:r w:rsidRPr="00A850CD">
        <w:t xml:space="preserve"> functional </w:t>
      </w:r>
      <w:r w:rsidR="00D800DA">
        <w:t>and performance</w:t>
      </w:r>
      <w:r w:rsidR="00B34BAE">
        <w:t xml:space="preserve"> </w:t>
      </w:r>
      <w:r w:rsidRPr="00A850CD">
        <w:t xml:space="preserve">requirements.  </w:t>
      </w:r>
    </w:p>
    <w:p w14:paraId="2670E3CC" w14:textId="05D121BF" w:rsidR="005E3364" w:rsidRDefault="00A850CD" w:rsidP="00A850CD">
      <w:pPr>
        <w:pStyle w:val="a2"/>
        <w:jc w:val="center"/>
      </w:pPr>
      <w:r>
        <w:rPr>
          <w:noProof/>
          <w:lang w:eastAsia="ja-JP"/>
        </w:rPr>
        <w:drawing>
          <wp:inline distT="0" distB="0" distL="0" distR="0" wp14:anchorId="79C9849E" wp14:editId="5897ADDE">
            <wp:extent cx="5000102" cy="2305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04485" cy="2307071"/>
                    </a:xfrm>
                    <a:prstGeom prst="rect">
                      <a:avLst/>
                    </a:prstGeom>
                    <a:noFill/>
                  </pic:spPr>
                </pic:pic>
              </a:graphicData>
            </a:graphic>
          </wp:inline>
        </w:drawing>
      </w:r>
    </w:p>
    <w:p w14:paraId="7AD64658" w14:textId="37178B5B" w:rsidR="005E3364" w:rsidRDefault="00A850CD" w:rsidP="00A850CD">
      <w:pPr>
        <w:pStyle w:val="Figurecaption"/>
      </w:pPr>
      <w:bookmarkStart w:id="12" w:name="_Ref66283377"/>
      <w:bookmarkStart w:id="13" w:name="_Toc66289172"/>
      <w:bookmarkStart w:id="14" w:name="_Toc100320087"/>
      <w:r w:rsidRPr="00A15381">
        <w:t>VTS System breakdown structure and order of acceptance</w:t>
      </w:r>
      <w:bookmarkEnd w:id="12"/>
      <w:bookmarkEnd w:id="13"/>
      <w:bookmarkEnd w:id="14"/>
    </w:p>
    <w:p w14:paraId="0946591E" w14:textId="65BD1B59" w:rsidR="00A850CD" w:rsidRPr="00F55AD7" w:rsidRDefault="00A850CD" w:rsidP="00B14238">
      <w:pPr>
        <w:pStyle w:val="2"/>
        <w:suppressAutoHyphens/>
      </w:pPr>
      <w:bookmarkStart w:id="15" w:name="_Toc83236843"/>
      <w:bookmarkStart w:id="16" w:name="_Toc100320074"/>
      <w:r w:rsidRPr="00A15381">
        <w:t>A</w:t>
      </w:r>
      <w:r>
        <w:t>cceptance</w:t>
      </w:r>
      <w:r w:rsidRPr="00A15381">
        <w:t xml:space="preserve"> S</w:t>
      </w:r>
      <w:r>
        <w:t>teps</w:t>
      </w:r>
      <w:bookmarkEnd w:id="15"/>
      <w:bookmarkEnd w:id="16"/>
    </w:p>
    <w:p w14:paraId="6AD57A7C" w14:textId="77777777" w:rsidR="00A850CD" w:rsidRPr="00F55AD7" w:rsidRDefault="00A850CD" w:rsidP="00A850CD">
      <w:pPr>
        <w:pStyle w:val="Heading2separationline"/>
        <w:suppressAutoHyphens/>
      </w:pPr>
    </w:p>
    <w:p w14:paraId="16836D91" w14:textId="7308888E" w:rsidR="00D800DA" w:rsidRDefault="00A850CD" w:rsidP="00A850CD">
      <w:pPr>
        <w:pStyle w:val="a2"/>
      </w:pPr>
      <w:r w:rsidRPr="00A850CD">
        <w:t xml:space="preserve">A VTS System may be acquired as an off-the-shelf solution or customised to meet specific requirements. </w:t>
      </w:r>
    </w:p>
    <w:p w14:paraId="44090BF3" w14:textId="4852408E" w:rsidR="00A850CD" w:rsidRPr="00A850CD" w:rsidRDefault="00A850CD" w:rsidP="00A850CD">
      <w:pPr>
        <w:pStyle w:val="a2"/>
      </w:pPr>
      <w:r w:rsidRPr="00A850CD">
        <w:t>Where the VTS System is planned to be delivered as an “Off-the-shelf” solution, the acceptance process will typically comprise steps, as follows:</w:t>
      </w:r>
    </w:p>
    <w:p w14:paraId="49C3B67E" w14:textId="03B11189" w:rsidR="00A850CD" w:rsidRDefault="00A850CD" w:rsidP="00A850CD">
      <w:pPr>
        <w:pStyle w:val="Bullet1"/>
      </w:pPr>
      <w:r>
        <w:t xml:space="preserve">Factory </w:t>
      </w:r>
      <w:r w:rsidR="006D77C7">
        <w:t>a</w:t>
      </w:r>
      <w:r>
        <w:t>cceptance</w:t>
      </w:r>
      <w:r>
        <w:rPr>
          <w:rFonts w:hint="eastAsia"/>
          <w:lang w:eastAsia="ja-JP"/>
        </w:rPr>
        <w:t>;</w:t>
      </w:r>
    </w:p>
    <w:p w14:paraId="743CDC4F" w14:textId="05E260ED" w:rsidR="00A850CD" w:rsidRDefault="00A850CD" w:rsidP="00A850CD">
      <w:pPr>
        <w:pStyle w:val="Bullet1"/>
      </w:pPr>
      <w:r>
        <w:t xml:space="preserve">Site </w:t>
      </w:r>
      <w:r w:rsidR="006D77C7">
        <w:t>a</w:t>
      </w:r>
      <w:r>
        <w:t>cceptance;</w:t>
      </w:r>
      <w:r>
        <w:rPr>
          <w:rFonts w:hint="eastAsia"/>
          <w:lang w:eastAsia="ja-JP"/>
        </w:rPr>
        <w:t xml:space="preserve"> and</w:t>
      </w:r>
    </w:p>
    <w:p w14:paraId="5A699AC3" w14:textId="3F76A860" w:rsidR="00A850CD" w:rsidRDefault="00A850CD" w:rsidP="00B14238">
      <w:pPr>
        <w:pStyle w:val="Bullet1"/>
      </w:pPr>
      <w:r w:rsidRPr="00A15381">
        <w:t xml:space="preserve">Final </w:t>
      </w:r>
      <w:r w:rsidR="006D77C7">
        <w:t>h</w:t>
      </w:r>
      <w:r>
        <w:t>andover</w:t>
      </w:r>
      <w:r w:rsidRPr="00A15381">
        <w:t>.</w:t>
      </w:r>
    </w:p>
    <w:p w14:paraId="48B9A01C" w14:textId="4FAB2661" w:rsidR="00A850CD" w:rsidRPr="00A850CD" w:rsidRDefault="00A850CD" w:rsidP="00A850CD">
      <w:pPr>
        <w:pStyle w:val="a2"/>
      </w:pPr>
      <w:r w:rsidRPr="00A850CD">
        <w:t xml:space="preserve">Where the VTS Provider has specific requirements </w:t>
      </w:r>
      <w:r w:rsidR="00AF5760">
        <w:t>for</w:t>
      </w:r>
      <w:r w:rsidRPr="00A850CD">
        <w:t xml:space="preserve"> VTS System and/ or VTS Equipment, it may need to agree on a tailored </w:t>
      </w:r>
      <w:r w:rsidR="006D77C7">
        <w:t>t</w:t>
      </w:r>
      <w:r w:rsidRPr="00A850CD">
        <w:t xml:space="preserve">est </w:t>
      </w:r>
      <w:r w:rsidR="006D77C7">
        <w:t>p</w:t>
      </w:r>
      <w:r w:rsidRPr="00A850CD">
        <w:t xml:space="preserve">lan to ensure that the special features will be implemented correctly. Before implementing the VTS System and/or VTS Equipment, VTS Provider and the </w:t>
      </w:r>
      <w:r w:rsidR="004A2714">
        <w:t>s</w:t>
      </w:r>
      <w:r w:rsidRPr="00A850CD">
        <w:t>upplier should clearly understand how the operational</w:t>
      </w:r>
      <w:r w:rsidR="00D800DA">
        <w:t>,</w:t>
      </w:r>
      <w:r w:rsidRPr="00A850CD">
        <w:t xml:space="preserve"> functional </w:t>
      </w:r>
      <w:r w:rsidR="00D800DA">
        <w:t xml:space="preserve">and performance </w:t>
      </w:r>
      <w:r w:rsidRPr="00A850CD">
        <w:t xml:space="preserve">requirements will be implemented by the proposed VTS System. </w:t>
      </w:r>
    </w:p>
    <w:p w14:paraId="6F22F827" w14:textId="706BD70D" w:rsidR="00A850CD" w:rsidRDefault="00A850CD" w:rsidP="00A850CD">
      <w:pPr>
        <w:pStyle w:val="a2"/>
      </w:pPr>
      <w:r w:rsidRPr="00A850CD">
        <w:t xml:space="preserve">If </w:t>
      </w:r>
      <w:r w:rsidR="001F7513">
        <w:t xml:space="preserve">it is </w:t>
      </w:r>
      <w:r w:rsidRPr="00A850CD">
        <w:t>discover</w:t>
      </w:r>
      <w:r w:rsidR="001F7513">
        <w:t>ed that</w:t>
      </w:r>
      <w:r w:rsidRPr="00A850CD">
        <w:t xml:space="preserve"> the agreed specific requirements and the proposed VTS System are not aligned</w:t>
      </w:r>
      <w:r w:rsidR="001F7513" w:rsidRPr="001F7513">
        <w:t xml:space="preserve"> </w:t>
      </w:r>
      <w:r w:rsidR="001F7513">
        <w:t>while</w:t>
      </w:r>
      <w:r w:rsidR="001F7513" w:rsidRPr="00A850CD">
        <w:t xml:space="preserve"> </w:t>
      </w:r>
      <w:r w:rsidR="001F7513">
        <w:t xml:space="preserve">proceeding with </w:t>
      </w:r>
      <w:r w:rsidR="001F7513" w:rsidRPr="00A850CD">
        <w:t>the acceptance steps</w:t>
      </w:r>
      <w:r w:rsidR="001F7513">
        <w:t>, both</w:t>
      </w:r>
      <w:r w:rsidRPr="00A850CD">
        <w:t xml:space="preserve"> parties </w:t>
      </w:r>
      <w:r w:rsidR="001F7513">
        <w:t xml:space="preserve">need </w:t>
      </w:r>
      <w:r w:rsidRPr="00A850CD">
        <w:t xml:space="preserve">to agree </w:t>
      </w:r>
      <w:r w:rsidR="001F7513">
        <w:t>up</w:t>
      </w:r>
      <w:r w:rsidRPr="00A850CD">
        <w:t>on how to proceed.</w:t>
      </w:r>
      <w:r w:rsidR="00AF5760">
        <w:t xml:space="preserve"> </w:t>
      </w:r>
      <w:r w:rsidRPr="00A850CD">
        <w:fldChar w:fldCharType="begin"/>
      </w:r>
      <w:r w:rsidRPr="00A850CD">
        <w:instrText xml:space="preserve"> REF _Ref62474002 \r \h </w:instrText>
      </w:r>
      <w:r w:rsidRPr="00A850CD">
        <w:fldChar w:fldCharType="separate"/>
      </w:r>
      <w:r w:rsidR="008D7E97">
        <w:t>Figure 2</w:t>
      </w:r>
      <w:r w:rsidRPr="00A850CD">
        <w:fldChar w:fldCharType="end"/>
      </w:r>
      <w:r w:rsidRPr="00A850CD">
        <w:t xml:space="preserve"> shows the typical steps to establish a VTS System and illustrates acceptance steps as:</w:t>
      </w:r>
    </w:p>
    <w:p w14:paraId="38312BC0" w14:textId="6A384255" w:rsidR="00A850CD" w:rsidRPr="00A15381" w:rsidRDefault="00A850CD" w:rsidP="00A850CD">
      <w:pPr>
        <w:pStyle w:val="Bullet1"/>
      </w:pPr>
      <w:r w:rsidRPr="00A15381">
        <w:t xml:space="preserve">Acceptance at </w:t>
      </w:r>
      <w:r w:rsidR="006D77C7">
        <w:t>d</w:t>
      </w:r>
      <w:r w:rsidRPr="00A15381">
        <w:t xml:space="preserve">esign </w:t>
      </w:r>
      <w:r w:rsidR="006D77C7">
        <w:t>r</w:t>
      </w:r>
      <w:r w:rsidRPr="00A15381">
        <w:t>eview(s);</w:t>
      </w:r>
    </w:p>
    <w:p w14:paraId="516840EA" w14:textId="0A890735" w:rsidR="00A850CD" w:rsidRPr="00A15381" w:rsidRDefault="00A850CD" w:rsidP="00A850CD">
      <w:pPr>
        <w:pStyle w:val="Bullet1"/>
      </w:pPr>
      <w:r w:rsidRPr="00A15381">
        <w:t xml:space="preserve">Factory </w:t>
      </w:r>
      <w:r w:rsidR="006D77C7">
        <w:t>a</w:t>
      </w:r>
      <w:r w:rsidRPr="00A15381">
        <w:t>cceptance;</w:t>
      </w:r>
    </w:p>
    <w:p w14:paraId="278F2B86" w14:textId="7E38C469" w:rsidR="00A850CD" w:rsidRPr="00A15381" w:rsidRDefault="00A850CD" w:rsidP="00A850CD">
      <w:pPr>
        <w:pStyle w:val="Bullet1"/>
      </w:pPr>
      <w:r w:rsidRPr="00A15381">
        <w:t xml:space="preserve">Site </w:t>
      </w:r>
      <w:r w:rsidR="006D77C7">
        <w:t>a</w:t>
      </w:r>
      <w:r w:rsidRPr="00A15381">
        <w:t>cceptance;</w:t>
      </w:r>
      <w:r>
        <w:t xml:space="preserve"> and</w:t>
      </w:r>
    </w:p>
    <w:p w14:paraId="234ECD6D" w14:textId="1A76C23A" w:rsidR="00A850CD" w:rsidRDefault="00A850CD" w:rsidP="00B14238">
      <w:pPr>
        <w:pStyle w:val="Bullet1"/>
      </w:pPr>
      <w:r w:rsidRPr="00A15381">
        <w:t xml:space="preserve">Final </w:t>
      </w:r>
      <w:r w:rsidR="006D77C7">
        <w:t>h</w:t>
      </w:r>
      <w:r>
        <w:t>andover</w:t>
      </w:r>
      <w:r w:rsidRPr="00A15381">
        <w:t>.</w:t>
      </w:r>
    </w:p>
    <w:p w14:paraId="0D3D784B" w14:textId="77777777" w:rsidR="00A850CD" w:rsidRPr="00A850CD" w:rsidRDefault="00A850CD" w:rsidP="00A850CD">
      <w:pPr>
        <w:pStyle w:val="a2"/>
      </w:pPr>
      <w:r w:rsidRPr="00A850CD">
        <w:t>This acceptance process can apply equally well to the different VTS Equipment.</w:t>
      </w:r>
    </w:p>
    <w:p w14:paraId="6C0BC56E" w14:textId="0A69BD9F" w:rsidR="00A850CD" w:rsidRDefault="00CB5743" w:rsidP="00A850CD">
      <w:pPr>
        <w:pStyle w:val="a2"/>
      </w:pPr>
      <w:r>
        <w:t>The VTS Provider should review a t</w:t>
      </w:r>
      <w:r w:rsidRPr="00CB5743">
        <w:t xml:space="preserve">est </w:t>
      </w:r>
      <w:r>
        <w:t>r</w:t>
      </w:r>
      <w:r w:rsidRPr="00CB5743">
        <w:t xml:space="preserve">eadiness to </w:t>
      </w:r>
      <w:r>
        <w:t>assess</w:t>
      </w:r>
      <w:r w:rsidRPr="00CB5743">
        <w:t xml:space="preserve"> if the </w:t>
      </w:r>
      <w:r>
        <w:t xml:space="preserve">testing </w:t>
      </w:r>
      <w:r w:rsidRPr="00CB5743">
        <w:t xml:space="preserve">system is ready to proceed into </w:t>
      </w:r>
      <w:r>
        <w:t>the acceptance</w:t>
      </w:r>
      <w:r w:rsidRPr="00CB5743">
        <w:t xml:space="preserve"> testing</w:t>
      </w:r>
      <w:r>
        <w:t>.</w:t>
      </w:r>
      <w:r w:rsidRPr="00CB5743">
        <w:t xml:space="preserve"> </w:t>
      </w:r>
      <w:r>
        <w:t xml:space="preserve">Reviewing test readiness is normally conducted at each acceptance stage before executing the test, defined in the </w:t>
      </w:r>
      <w:r w:rsidR="006D77C7">
        <w:t>t</w:t>
      </w:r>
      <w:r>
        <w:t xml:space="preserve">est </w:t>
      </w:r>
      <w:r w:rsidR="006D77C7">
        <w:t>p</w:t>
      </w:r>
      <w:r>
        <w:t>lan.</w:t>
      </w:r>
      <w:r w:rsidRPr="00CB5743">
        <w:t xml:space="preserve"> </w:t>
      </w:r>
      <w:r>
        <w:t xml:space="preserve">The test readiness for each </w:t>
      </w:r>
      <w:r w:rsidR="006D77C7">
        <w:t>a</w:t>
      </w:r>
      <w:r>
        <w:t>cceptance step can be ensured by checking the following aspects including:</w:t>
      </w:r>
    </w:p>
    <w:p w14:paraId="178974A1" w14:textId="04EB10BD" w:rsidR="00CB5743" w:rsidRDefault="00CB5743" w:rsidP="00A850CD">
      <w:pPr>
        <w:pStyle w:val="Bullet1"/>
      </w:pPr>
      <w:r>
        <w:t xml:space="preserve">The test procedures, including </w:t>
      </w:r>
      <w:r w:rsidR="00D82C14">
        <w:t>t</w:t>
      </w:r>
      <w:r>
        <w:t xml:space="preserve">est </w:t>
      </w:r>
      <w:r w:rsidR="00D82C14">
        <w:t>s</w:t>
      </w:r>
      <w:r>
        <w:t>cripts, are completed, agreed and fit the test purpose;</w:t>
      </w:r>
    </w:p>
    <w:p w14:paraId="5BBE2314" w14:textId="3C335A48" w:rsidR="00A850CD" w:rsidRPr="001E049E" w:rsidRDefault="00CB5743" w:rsidP="00CB5743">
      <w:pPr>
        <w:pStyle w:val="Bullet1"/>
      </w:pPr>
      <w:r>
        <w:t xml:space="preserve">The test </w:t>
      </w:r>
      <w:r w:rsidR="00A850CD" w:rsidRPr="001E049E">
        <w:t>demonstrat</w:t>
      </w:r>
      <w:r>
        <w:t>es</w:t>
      </w:r>
      <w:r w:rsidR="00A850CD" w:rsidRPr="001E049E">
        <w:t xml:space="preserve"> one or more </w:t>
      </w:r>
      <w:r>
        <w:t xml:space="preserve">agreed operational, functional or performance </w:t>
      </w:r>
      <w:r w:rsidR="00A850CD" w:rsidRPr="001E049E">
        <w:t>requirements;</w:t>
      </w:r>
      <w:r w:rsidR="00A850CD">
        <w:rPr>
          <w:rFonts w:hint="eastAsia"/>
          <w:lang w:eastAsia="ja-JP"/>
        </w:rPr>
        <w:t xml:space="preserve"> </w:t>
      </w:r>
      <w:r w:rsidR="00A850CD">
        <w:rPr>
          <w:lang w:eastAsia="ja-JP"/>
        </w:rPr>
        <w:t>and</w:t>
      </w:r>
    </w:p>
    <w:p w14:paraId="77A87996" w14:textId="26F90CF5" w:rsidR="00A850CD" w:rsidRDefault="00A850CD" w:rsidP="00B14238">
      <w:pPr>
        <w:pStyle w:val="Bullet1"/>
      </w:pPr>
      <w:r w:rsidRPr="001D7BFD">
        <w:lastRenderedPageBreak/>
        <w:t xml:space="preserve">Presence of authorised and qualified personnel (both </w:t>
      </w:r>
      <w:r>
        <w:t>VTS Provider</w:t>
      </w:r>
      <w:r w:rsidRPr="001D7BFD">
        <w:t xml:space="preserve"> and </w:t>
      </w:r>
      <w:r w:rsidR="004A2714">
        <w:t>s</w:t>
      </w:r>
      <w:r w:rsidRPr="001D7BFD">
        <w:t>upplier)</w:t>
      </w:r>
      <w:r>
        <w:t>.</w:t>
      </w:r>
    </w:p>
    <w:p w14:paraId="06B59363" w14:textId="76045C1B" w:rsidR="00A850CD" w:rsidRDefault="007C4838" w:rsidP="00A850CD">
      <w:pPr>
        <w:pStyle w:val="a2"/>
        <w:jc w:val="center"/>
      </w:pPr>
      <w:r>
        <w:rPr>
          <w:noProof/>
          <w:lang w:eastAsia="ja-JP"/>
        </w:rPr>
        <w:drawing>
          <wp:inline distT="0" distB="0" distL="0" distR="0" wp14:anchorId="30804B1C" wp14:editId="05F03146">
            <wp:extent cx="2657475" cy="5551754"/>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60325" cy="5557708"/>
                    </a:xfrm>
                    <a:prstGeom prst="rect">
                      <a:avLst/>
                    </a:prstGeom>
                    <a:noFill/>
                    <a:ln>
                      <a:noFill/>
                    </a:ln>
                  </pic:spPr>
                </pic:pic>
              </a:graphicData>
            </a:graphic>
          </wp:inline>
        </w:drawing>
      </w:r>
    </w:p>
    <w:p w14:paraId="125F0FCD" w14:textId="5BF58155" w:rsidR="00A850CD" w:rsidRDefault="00A850CD" w:rsidP="00A850CD">
      <w:pPr>
        <w:pStyle w:val="Figurecaption"/>
      </w:pPr>
      <w:bookmarkStart w:id="17" w:name="_Ref62474002"/>
      <w:bookmarkStart w:id="18" w:name="_Toc66289173"/>
      <w:bookmarkStart w:id="19" w:name="_Toc100320088"/>
      <w:r w:rsidRPr="00A850CD">
        <w:t>Acceptance steps within the establishment of a VTS System</w:t>
      </w:r>
      <w:bookmarkEnd w:id="17"/>
      <w:bookmarkEnd w:id="18"/>
      <w:bookmarkEnd w:id="19"/>
    </w:p>
    <w:p w14:paraId="6FA10B51" w14:textId="35247BDE" w:rsidR="009217F2" w:rsidRDefault="00A850CD" w:rsidP="00B14238">
      <w:pPr>
        <w:pStyle w:val="3"/>
        <w:suppressAutoHyphens/>
      </w:pPr>
      <w:bookmarkStart w:id="20" w:name="_Toc100320075"/>
      <w:r w:rsidRPr="00A850CD">
        <w:t>Design R</w:t>
      </w:r>
      <w:r w:rsidRPr="00A850CD">
        <w:rPr>
          <w:rFonts w:hint="eastAsia"/>
        </w:rPr>
        <w:t>eview</w:t>
      </w:r>
      <w:bookmarkEnd w:id="20"/>
    </w:p>
    <w:p w14:paraId="11D34D67" w14:textId="5632B79F" w:rsidR="00A850CD" w:rsidRPr="00A850CD" w:rsidRDefault="00A850CD" w:rsidP="00A850CD">
      <w:pPr>
        <w:pStyle w:val="a2"/>
        <w:suppressAutoHyphens/>
      </w:pPr>
      <w:r w:rsidRPr="00A850CD">
        <w:t>The acceptance steps can include design review(s) in the test plan.</w:t>
      </w:r>
      <w:r w:rsidRPr="00A850CD" w:rsidDel="007542F4">
        <w:t xml:space="preserve"> </w:t>
      </w:r>
      <w:r w:rsidRPr="00A850CD">
        <w:t xml:space="preserve">The design review is conducted to confirm </w:t>
      </w:r>
      <w:r w:rsidR="00F724B7">
        <w:t xml:space="preserve">that </w:t>
      </w:r>
      <w:r w:rsidRPr="00A850CD">
        <w:t xml:space="preserve">the designed VTS System and VTS Equipment align with the agreed specific requirements. Early involvement of relevant stakeholders in the process of </w:t>
      </w:r>
      <w:r w:rsidR="001F7513">
        <w:t xml:space="preserve">reviewing </w:t>
      </w:r>
      <w:r w:rsidRPr="00A850CD">
        <w:t>the system architecture and design development:</w:t>
      </w:r>
    </w:p>
    <w:p w14:paraId="7187B3A7" w14:textId="77777777" w:rsidR="00941BA2" w:rsidRPr="00E4138F" w:rsidRDefault="00941BA2" w:rsidP="00941BA2">
      <w:pPr>
        <w:pStyle w:val="Bullet1"/>
      </w:pPr>
      <w:r>
        <w:t>Ensures the fulfilment of the</w:t>
      </w:r>
      <w:r w:rsidRPr="00E4138F">
        <w:t xml:space="preserve"> </w:t>
      </w:r>
      <w:r>
        <w:t xml:space="preserve">specific </w:t>
      </w:r>
      <w:r w:rsidRPr="00E4138F">
        <w:t>requirements before implementation;</w:t>
      </w:r>
    </w:p>
    <w:p w14:paraId="7E041117" w14:textId="77777777" w:rsidR="00941BA2" w:rsidRPr="00E4138F" w:rsidRDefault="00941BA2" w:rsidP="00941BA2">
      <w:pPr>
        <w:pStyle w:val="Bullet1"/>
      </w:pPr>
      <w:r>
        <w:rPr>
          <w:lang w:eastAsia="ja-JP"/>
        </w:rPr>
        <w:t>H</w:t>
      </w:r>
      <w:r>
        <w:rPr>
          <w:rFonts w:hint="eastAsia"/>
          <w:lang w:eastAsia="ja-JP"/>
        </w:rPr>
        <w:t>elps</w:t>
      </w:r>
      <w:r>
        <w:t xml:space="preserve"> to identify</w:t>
      </w:r>
      <w:r w:rsidRPr="00E4138F">
        <w:t xml:space="preserve"> possible risks (e.g. first-time development risk, delay of delivery)</w:t>
      </w:r>
      <w:r>
        <w:t xml:space="preserve"> and prepare the approach to them</w:t>
      </w:r>
      <w:r w:rsidRPr="00E4138F">
        <w:t>;</w:t>
      </w:r>
    </w:p>
    <w:p w14:paraId="7D109045" w14:textId="69BF3F02" w:rsidR="00941BA2" w:rsidRPr="00E4138F" w:rsidRDefault="00941BA2" w:rsidP="00941BA2">
      <w:pPr>
        <w:pStyle w:val="Bullet1"/>
      </w:pPr>
      <w:r w:rsidRPr="00E4138F">
        <w:t>Develops mutual understanding of the system design and architecture;</w:t>
      </w:r>
    </w:p>
    <w:p w14:paraId="7F7B9D13" w14:textId="14C3FA5B" w:rsidR="00941BA2" w:rsidRPr="00E4138F" w:rsidRDefault="00941BA2" w:rsidP="00941BA2">
      <w:pPr>
        <w:pStyle w:val="Bullet1"/>
      </w:pPr>
      <w:r w:rsidRPr="00E4138F">
        <w:t>Develops mutual understanding of the way, steps and timing to accept the system;</w:t>
      </w:r>
      <w:r>
        <w:t xml:space="preserve"> and</w:t>
      </w:r>
    </w:p>
    <w:p w14:paraId="4B5BCA97" w14:textId="4DC5FD99" w:rsidR="00A850CD" w:rsidRDefault="00941BA2" w:rsidP="00B14238">
      <w:pPr>
        <w:pStyle w:val="Bullet1"/>
      </w:pPr>
      <w:r>
        <w:t>Helps VTS Provider to be a</w:t>
      </w:r>
      <w:r w:rsidRPr="00E4138F">
        <w:t xml:space="preserve">ware </w:t>
      </w:r>
      <w:r>
        <w:t xml:space="preserve">of </w:t>
      </w:r>
      <w:r w:rsidR="00AF5760">
        <w:t>design, performance, and legality issues</w:t>
      </w:r>
      <w:r w:rsidRPr="00E4138F">
        <w:t>.</w:t>
      </w:r>
    </w:p>
    <w:p w14:paraId="5D36E28A" w14:textId="064FCA2F" w:rsidR="00A850CD" w:rsidRDefault="00941BA2" w:rsidP="00CB1D11">
      <w:pPr>
        <w:pStyle w:val="a2"/>
        <w:suppressAutoHyphens/>
      </w:pPr>
      <w:r w:rsidRPr="00941BA2">
        <w:t xml:space="preserve">Typically, in a design review, a ‘walk through’ might be done to check if VTS System and VTS Equipment are designed correctly to form a coherent and integrated system. In this stage, issues such as flexibility, expandability, security, </w:t>
      </w:r>
      <w:r w:rsidRPr="00941BA2">
        <w:lastRenderedPageBreak/>
        <w:t>etc., might be clarified. This is also a base for a more detailed VTS Equipment Design, upon which further subsequent orders might be placed.</w:t>
      </w:r>
    </w:p>
    <w:p w14:paraId="70C03E93" w14:textId="6BBBD886" w:rsidR="00941BA2" w:rsidRDefault="00941BA2" w:rsidP="00941BA2">
      <w:pPr>
        <w:pStyle w:val="3"/>
        <w:suppressAutoHyphens/>
      </w:pPr>
      <w:bookmarkStart w:id="21" w:name="_Toc100320076"/>
      <w:r>
        <w:rPr>
          <w:rFonts w:hint="eastAsia"/>
        </w:rPr>
        <w:t>Factory Acceptance</w:t>
      </w:r>
      <w:bookmarkEnd w:id="21"/>
    </w:p>
    <w:p w14:paraId="56B77BBD" w14:textId="77777777" w:rsidR="00941BA2" w:rsidRPr="001E049E" w:rsidRDefault="00941BA2" w:rsidP="00941BA2">
      <w:pPr>
        <w:pStyle w:val="a2"/>
      </w:pPr>
      <w:r w:rsidRPr="001E049E">
        <w:t xml:space="preserve">The </w:t>
      </w:r>
      <w:r>
        <w:t>VTS Provider</w:t>
      </w:r>
      <w:r w:rsidRPr="001E049E">
        <w:t xml:space="preserve"> can set an acceptance step at the factory level (Factory Acceptance) for </w:t>
      </w:r>
      <w:r>
        <w:t xml:space="preserve">VTS System and/ or </w:t>
      </w:r>
      <w:r w:rsidRPr="005D4C3D">
        <w:t>VTS Equipment</w:t>
      </w:r>
      <w:r w:rsidRPr="001E049E">
        <w:t xml:space="preserve"> to demonstrate the </w:t>
      </w:r>
      <w:r>
        <w:t xml:space="preserve">fulfilment of the </w:t>
      </w:r>
      <w:r w:rsidRPr="001E049E">
        <w:t xml:space="preserve">functional and technical performance and their interaction to the </w:t>
      </w:r>
      <w:r>
        <w:t xml:space="preserve">agreed </w:t>
      </w:r>
      <w:r w:rsidRPr="001E049E">
        <w:t>requirement before installation on-site.</w:t>
      </w:r>
      <w:r>
        <w:t xml:space="preserve"> </w:t>
      </w:r>
    </w:p>
    <w:p w14:paraId="5812F739" w14:textId="77777777" w:rsidR="00941BA2" w:rsidRPr="001E049E" w:rsidRDefault="00941BA2" w:rsidP="00941BA2">
      <w:pPr>
        <w:pStyle w:val="a2"/>
      </w:pPr>
      <w:r w:rsidRPr="001E049E">
        <w:t>The Factory Acceptance is unique in the Acceptance Steps because the specific and specialised test equipment (e.g. measuring equipment and test jig) and the controlled environment are available, which makes Factory Acceptance:</w:t>
      </w:r>
    </w:p>
    <w:p w14:paraId="16D76944" w14:textId="77777777" w:rsidR="00941BA2" w:rsidRPr="001E049E" w:rsidRDefault="00941BA2" w:rsidP="00941BA2">
      <w:pPr>
        <w:pStyle w:val="Bullet1"/>
      </w:pPr>
      <w:r w:rsidRPr="001E049E">
        <w:t>Methodical;</w:t>
      </w:r>
    </w:p>
    <w:p w14:paraId="60EE056F" w14:textId="77777777" w:rsidR="00941BA2" w:rsidRPr="001E049E" w:rsidRDefault="00941BA2" w:rsidP="00941BA2">
      <w:pPr>
        <w:pStyle w:val="Bullet1"/>
      </w:pPr>
      <w:r w:rsidRPr="001E049E">
        <w:t>Efficient;</w:t>
      </w:r>
    </w:p>
    <w:p w14:paraId="265358DB" w14:textId="77777777" w:rsidR="00941BA2" w:rsidRPr="001E049E" w:rsidRDefault="00941BA2" w:rsidP="00941BA2">
      <w:pPr>
        <w:pStyle w:val="Bullet1"/>
      </w:pPr>
      <w:r w:rsidRPr="001E049E">
        <w:t>Precise; and</w:t>
      </w:r>
    </w:p>
    <w:p w14:paraId="2BA29184" w14:textId="5BA3569A" w:rsidR="00941BA2" w:rsidRDefault="00941BA2" w:rsidP="00B14238">
      <w:pPr>
        <w:pStyle w:val="Bullet1"/>
      </w:pPr>
      <w:r w:rsidRPr="001E049E">
        <w:t>Repeatable.</w:t>
      </w:r>
    </w:p>
    <w:p w14:paraId="4F789C67" w14:textId="77777777" w:rsidR="00941BA2" w:rsidRPr="00941BA2" w:rsidRDefault="00941BA2" w:rsidP="00941BA2">
      <w:pPr>
        <w:pStyle w:val="a2"/>
        <w:suppressAutoHyphens/>
      </w:pPr>
      <w:r w:rsidRPr="00941BA2">
        <w:t>Depending on the importance and criticality of the system, the VTS Provider can select to conduct Factory Acceptance by:</w:t>
      </w:r>
    </w:p>
    <w:p w14:paraId="1D1D1B38" w14:textId="3C1C2357" w:rsidR="00941BA2" w:rsidRPr="001E049E" w:rsidRDefault="00941BA2" w:rsidP="00941BA2">
      <w:pPr>
        <w:pStyle w:val="Bullet1"/>
      </w:pPr>
      <w:r w:rsidRPr="001E049E">
        <w:rPr>
          <w:rFonts w:hint="eastAsia"/>
        </w:rPr>
        <w:t>D</w:t>
      </w:r>
      <w:r w:rsidRPr="001E049E">
        <w:t xml:space="preserve">ocumentations, which the </w:t>
      </w:r>
      <w:r w:rsidR="004A2714">
        <w:t>s</w:t>
      </w:r>
      <w:r w:rsidRPr="001E049E">
        <w:t>upplier publishes (e.g. a quality assurance document and factory test report); or</w:t>
      </w:r>
    </w:p>
    <w:p w14:paraId="4277DBA7" w14:textId="349C0CB3" w:rsidR="00941BA2" w:rsidRDefault="00941BA2" w:rsidP="00B14238">
      <w:pPr>
        <w:pStyle w:val="Bullet1"/>
      </w:pPr>
      <w:r>
        <w:t>VTS Provider</w:t>
      </w:r>
      <w:r w:rsidRPr="001E049E">
        <w:t xml:space="preserve"> or </w:t>
      </w:r>
      <w:r>
        <w:t>VTS Provider</w:t>
      </w:r>
      <w:r w:rsidRPr="001E049E">
        <w:t xml:space="preserve">’s representative witnessed the Factory Acceptance Test (FAT). </w:t>
      </w:r>
    </w:p>
    <w:p w14:paraId="043FB1EA" w14:textId="2557F3D0" w:rsidR="00941BA2" w:rsidRPr="00941BA2" w:rsidRDefault="00941BA2" w:rsidP="00941BA2">
      <w:pPr>
        <w:pStyle w:val="a2"/>
        <w:suppressAutoHyphens/>
      </w:pPr>
      <w:r w:rsidRPr="00941BA2">
        <w:rPr>
          <w:rFonts w:hint="eastAsia"/>
        </w:rPr>
        <w:t>T</w:t>
      </w:r>
      <w:r w:rsidRPr="00941BA2">
        <w:t xml:space="preserve">he above way of Factory Acceptance could be decided at an earlier stage (e.g. </w:t>
      </w:r>
      <w:proofErr w:type="gramStart"/>
      <w:r w:rsidR="002729CB">
        <w:t>Planning</w:t>
      </w:r>
      <w:proofErr w:type="gramEnd"/>
      <w:r w:rsidR="002729CB">
        <w:t xml:space="preserve"> phase, </w:t>
      </w:r>
      <w:r w:rsidRPr="00941BA2">
        <w:t>Design phase and Design Review).</w:t>
      </w:r>
    </w:p>
    <w:p w14:paraId="4CA97010" w14:textId="0F2DFD82" w:rsidR="00941BA2" w:rsidRPr="00641673" w:rsidRDefault="00941BA2" w:rsidP="00641673">
      <w:pPr>
        <w:pStyle w:val="3"/>
      </w:pPr>
      <w:bookmarkStart w:id="22" w:name="_Toc100320077"/>
      <w:r w:rsidRPr="00641673">
        <w:rPr>
          <w:rFonts w:hint="eastAsia"/>
        </w:rPr>
        <w:t>Site Acceptance</w:t>
      </w:r>
      <w:bookmarkEnd w:id="22"/>
    </w:p>
    <w:p w14:paraId="26B330C9" w14:textId="77A2E670" w:rsidR="00941BA2" w:rsidRDefault="00941BA2" w:rsidP="00941BA2">
      <w:pPr>
        <w:pStyle w:val="a2"/>
        <w:suppressAutoHyphens/>
      </w:pPr>
      <w:r>
        <w:t xml:space="preserve">The VTS Provider can set an acceptance step on-site (Site Acceptance) to demonstrate VTS System and/or VTS Equipment to evaluate against the agreed requirements after installation. </w:t>
      </w:r>
      <w:r w:rsidR="009D71F3">
        <w:t xml:space="preserve">Site Acceptance should not be </w:t>
      </w:r>
      <w:r w:rsidR="00AF5760">
        <w:rPr>
          <w:rFonts w:hint="eastAsia"/>
          <w:lang w:eastAsia="ja-JP"/>
        </w:rPr>
        <w:t>c</w:t>
      </w:r>
      <w:r w:rsidR="00AF5760">
        <w:rPr>
          <w:lang w:eastAsia="ja-JP"/>
        </w:rPr>
        <w:t xml:space="preserve">onducted </w:t>
      </w:r>
      <w:r w:rsidR="009D71F3">
        <w:t>to repeat the Factory Acceptance Test.</w:t>
      </w:r>
      <w:r w:rsidR="009D71F3">
        <w:rPr>
          <w:rFonts w:hint="eastAsia"/>
          <w:lang w:eastAsia="ja-JP"/>
        </w:rPr>
        <w:t xml:space="preserve"> </w:t>
      </w:r>
      <w:r>
        <w:t xml:space="preserve">The VTS Provider can select to set Site Acceptance as a single test or multiple tests depending on delivering VTS </w:t>
      </w:r>
      <w:r w:rsidR="00F724B7">
        <w:t>S</w:t>
      </w:r>
      <w:r>
        <w:t>ystem or VTS Equipment complexity.</w:t>
      </w:r>
      <w:ins w:id="23" w:author="Fukuda Takuya" w:date="2022-04-06T15:13:00Z">
        <w:r w:rsidR="00AF5760">
          <w:t xml:space="preserve"> </w:t>
        </w:r>
        <w:commentRangeStart w:id="24"/>
        <w:r w:rsidR="00AF5760">
          <w:t xml:space="preserve">The VTS Provider and the </w:t>
        </w:r>
      </w:ins>
      <w:ins w:id="25" w:author="Sundklev Monica" w:date="2022-04-07T12:13:00Z">
        <w:r w:rsidR="004A2714">
          <w:t>s</w:t>
        </w:r>
      </w:ins>
      <w:ins w:id="26" w:author="Fukuda Takuya" w:date="2022-04-06T15:13:00Z">
        <w:r w:rsidR="00AF5760">
          <w:t>upplier may need to test the site conditions, such as environment, access and infrastructure, to fit the purpose before installing VTS System and/ or VTS Equipment.</w:t>
        </w:r>
      </w:ins>
      <w:commentRangeEnd w:id="24"/>
      <w:r w:rsidR="00B34BAE">
        <w:rPr>
          <w:rStyle w:val="af3"/>
        </w:rPr>
        <w:commentReference w:id="24"/>
      </w:r>
    </w:p>
    <w:p w14:paraId="62B148EE" w14:textId="0C66B6E4" w:rsidR="00941BA2" w:rsidRDefault="00941BA2" w:rsidP="00941BA2">
      <w:pPr>
        <w:pStyle w:val="a2"/>
        <w:suppressAutoHyphens/>
      </w:pPr>
      <w:r>
        <w:t xml:space="preserve">Site Acceptance may be the only opportunity to test fulfilling the requirements in the operational environment before the operation launches. Site Acceptance test </w:t>
      </w:r>
      <w:r w:rsidR="00CB5743">
        <w:rPr>
          <w:lang w:eastAsia="ja-JP"/>
        </w:rPr>
        <w:t>includes the following</w:t>
      </w:r>
      <w:r>
        <w:t>:</w:t>
      </w:r>
    </w:p>
    <w:p w14:paraId="4B097064" w14:textId="646D0374" w:rsidR="00CB5743" w:rsidRDefault="00CB5743" w:rsidP="00941BA2">
      <w:pPr>
        <w:pStyle w:val="Bullet1"/>
      </w:pPr>
      <w:r>
        <w:t>D</w:t>
      </w:r>
      <w:r w:rsidRPr="00941BA2">
        <w:t>emonstrat</w:t>
      </w:r>
      <w:r>
        <w:t>ing</w:t>
      </w:r>
      <w:r w:rsidRPr="00941BA2">
        <w:t xml:space="preserve"> the compliance and suitability of the </w:t>
      </w:r>
      <w:r>
        <w:t xml:space="preserve">delivering </w:t>
      </w:r>
      <w:r w:rsidRPr="00941BA2">
        <w:t>system to the mutually agreed requirement</w:t>
      </w:r>
      <w:r w:rsidR="006D77C7">
        <w:t>;</w:t>
      </w:r>
    </w:p>
    <w:p w14:paraId="564A8174" w14:textId="0BA09646" w:rsidR="00941BA2" w:rsidRPr="00941BA2" w:rsidRDefault="00CB5743" w:rsidP="00941BA2">
      <w:pPr>
        <w:pStyle w:val="Bullet1"/>
      </w:pPr>
      <w:r>
        <w:t>O</w:t>
      </w:r>
      <w:r w:rsidR="00941BA2" w:rsidRPr="00941BA2">
        <w:t>bserv</w:t>
      </w:r>
      <w:r>
        <w:t xml:space="preserve">ing </w:t>
      </w:r>
      <w:r w:rsidR="00941BA2" w:rsidRPr="00941BA2">
        <w:t>specific dynamic performance measurement</w:t>
      </w:r>
      <w:r w:rsidR="00F724B7">
        <w:t>s</w:t>
      </w:r>
      <w:r w:rsidR="00941BA2" w:rsidRPr="00941BA2">
        <w:t>;</w:t>
      </w:r>
    </w:p>
    <w:p w14:paraId="03552C64" w14:textId="6C8862A1" w:rsidR="00941BA2" w:rsidRPr="00941BA2" w:rsidRDefault="00CB5743" w:rsidP="00941BA2">
      <w:pPr>
        <w:pStyle w:val="Bullet1"/>
      </w:pPr>
      <w:r>
        <w:t>O</w:t>
      </w:r>
      <w:r w:rsidR="00941BA2" w:rsidRPr="00941BA2">
        <w:t>b</w:t>
      </w:r>
      <w:r>
        <w:t>serving</w:t>
      </w:r>
      <w:r w:rsidR="00941BA2" w:rsidRPr="00941BA2">
        <w:t xml:space="preserve"> live data</w:t>
      </w:r>
      <w:r>
        <w:t xml:space="preserve"> in the </w:t>
      </w:r>
      <w:r w:rsidRPr="00941BA2">
        <w:t>representative environment (e.g. geography)</w:t>
      </w:r>
      <w:r w:rsidR="00941BA2" w:rsidRPr="00941BA2">
        <w:t>;</w:t>
      </w:r>
    </w:p>
    <w:p w14:paraId="7594A55B" w14:textId="10E59C2B" w:rsidR="00941BA2" w:rsidRPr="00941BA2" w:rsidRDefault="00CB5743" w:rsidP="00941BA2">
      <w:pPr>
        <w:pStyle w:val="Bullet1"/>
      </w:pPr>
      <w:r>
        <w:t xml:space="preserve">Evaluating </w:t>
      </w:r>
      <w:r w:rsidR="00941BA2" w:rsidRPr="00941BA2">
        <w:t>the interaction and integration:</w:t>
      </w:r>
    </w:p>
    <w:p w14:paraId="62989AA1" w14:textId="77777777" w:rsidR="00941BA2" w:rsidRPr="00941BA2" w:rsidRDefault="00941BA2" w:rsidP="00941BA2">
      <w:pPr>
        <w:pStyle w:val="Bullet2"/>
      </w:pPr>
      <w:r w:rsidRPr="00941BA2">
        <w:t>of the developed VTS System or VTS Equipment; and</w:t>
      </w:r>
    </w:p>
    <w:p w14:paraId="6DBE527A" w14:textId="7874B7FF" w:rsidR="00CB5743" w:rsidRDefault="00941BA2" w:rsidP="001F7513">
      <w:pPr>
        <w:pStyle w:val="Bullet2"/>
      </w:pPr>
      <w:r w:rsidRPr="00941BA2">
        <w:t>between the developed VTS System or VTS Equipment and the present system and infrastructure;</w:t>
      </w:r>
      <w:r w:rsidR="00CB5743">
        <w:t xml:space="preserve"> and</w:t>
      </w:r>
    </w:p>
    <w:p w14:paraId="15825008" w14:textId="74F81E86" w:rsidR="00941BA2" w:rsidRDefault="00CB5743" w:rsidP="00B14238">
      <w:pPr>
        <w:pStyle w:val="Bullet1"/>
      </w:pPr>
      <w:r>
        <w:t xml:space="preserve">Evaluating the </w:t>
      </w:r>
      <w:r w:rsidR="006D77C7">
        <w:t>e</w:t>
      </w:r>
      <w:r>
        <w:t>rgonomics</w:t>
      </w:r>
      <w:r w:rsidR="00941BA2" w:rsidRPr="00941BA2">
        <w:t>.</w:t>
      </w:r>
    </w:p>
    <w:p w14:paraId="3155203C" w14:textId="49731B49" w:rsidR="00941BA2" w:rsidRDefault="00941BA2" w:rsidP="00941BA2">
      <w:pPr>
        <w:pStyle w:val="3"/>
        <w:suppressAutoHyphens/>
      </w:pPr>
      <w:bookmarkStart w:id="27" w:name="_Toc83236844"/>
      <w:bookmarkStart w:id="28" w:name="_Toc100320078"/>
      <w:r w:rsidRPr="00941BA2">
        <w:t>Final Handover</w:t>
      </w:r>
      <w:bookmarkEnd w:id="27"/>
      <w:bookmarkEnd w:id="28"/>
    </w:p>
    <w:p w14:paraId="4EE55844" w14:textId="16F1702E" w:rsidR="00941BA2" w:rsidRDefault="00941BA2" w:rsidP="00941BA2">
      <w:pPr>
        <w:pStyle w:val="a2"/>
      </w:pPr>
      <w:r>
        <w:t>Final Handover</w:t>
      </w:r>
      <w:r w:rsidRPr="00966081">
        <w:t xml:space="preserve"> is a</w:t>
      </w:r>
      <w:r>
        <w:t xml:space="preserve"> VTS Provider’s</w:t>
      </w:r>
      <w:r w:rsidRPr="00966081">
        <w:t xml:space="preserve"> </w:t>
      </w:r>
      <w:r>
        <w:t xml:space="preserve">final </w:t>
      </w:r>
      <w:r w:rsidRPr="00966081">
        <w:t xml:space="preserve">acceptance </w:t>
      </w:r>
      <w:r>
        <w:t>step. Following</w:t>
      </w:r>
      <w:r w:rsidRPr="00966081">
        <w:t xml:space="preserve"> </w:t>
      </w:r>
      <w:r w:rsidR="00F724B7">
        <w:t xml:space="preserve">the </w:t>
      </w:r>
      <w:r>
        <w:t>Final Handover, the</w:t>
      </w:r>
      <w:r w:rsidRPr="00966081">
        <w:t xml:space="preserve"> </w:t>
      </w:r>
      <w:r>
        <w:t>VTS Provider can start VTS Operations supported by the delivered VTS System</w:t>
      </w:r>
      <w:r w:rsidRPr="001D7BFD">
        <w:t xml:space="preserve">. </w:t>
      </w:r>
    </w:p>
    <w:p w14:paraId="4F77FBCC" w14:textId="77777777" w:rsidR="00941BA2" w:rsidRPr="001D7BFD" w:rsidRDefault="00941BA2" w:rsidP="00941BA2">
      <w:pPr>
        <w:pStyle w:val="a2"/>
      </w:pPr>
      <w:r>
        <w:rPr>
          <w:lang w:eastAsia="ja-JP"/>
        </w:rPr>
        <w:t>The Final Handover process includes the following:</w:t>
      </w:r>
    </w:p>
    <w:p w14:paraId="4774D7DA" w14:textId="77777777" w:rsidR="00941BA2" w:rsidRPr="00941BA2" w:rsidRDefault="00941BA2" w:rsidP="00941BA2">
      <w:pPr>
        <w:pStyle w:val="Bullet1"/>
      </w:pPr>
      <w:r w:rsidRPr="00941BA2">
        <w:lastRenderedPageBreak/>
        <w:t>Completing documentation;</w:t>
      </w:r>
    </w:p>
    <w:p w14:paraId="6889958B" w14:textId="77777777" w:rsidR="00941BA2" w:rsidRPr="00941BA2" w:rsidRDefault="00941BA2" w:rsidP="00941BA2">
      <w:pPr>
        <w:pStyle w:val="Bullet2"/>
      </w:pPr>
      <w:r w:rsidRPr="00941BA2">
        <w:t>user manuals</w:t>
      </w:r>
    </w:p>
    <w:p w14:paraId="013ADD0D" w14:textId="77777777" w:rsidR="00941BA2" w:rsidRPr="00941BA2" w:rsidRDefault="00941BA2" w:rsidP="00941BA2">
      <w:pPr>
        <w:pStyle w:val="Bullet2"/>
      </w:pPr>
      <w:r w:rsidRPr="00941BA2">
        <w:t>technical manuals</w:t>
      </w:r>
    </w:p>
    <w:p w14:paraId="4A3EF03F" w14:textId="77777777" w:rsidR="00941BA2" w:rsidRPr="00941BA2" w:rsidRDefault="00941BA2" w:rsidP="00941BA2">
      <w:pPr>
        <w:pStyle w:val="Bullet2"/>
      </w:pPr>
      <w:r w:rsidRPr="00941BA2">
        <w:t>project documentation (e.g. test documentation and test results)</w:t>
      </w:r>
    </w:p>
    <w:p w14:paraId="6B938763" w14:textId="77777777" w:rsidR="00941BA2" w:rsidRPr="00941BA2" w:rsidRDefault="00941BA2" w:rsidP="00941BA2">
      <w:pPr>
        <w:pStyle w:val="Bullet1"/>
      </w:pPr>
      <w:r w:rsidRPr="00941BA2">
        <w:t>Completion of Training;</w:t>
      </w:r>
    </w:p>
    <w:p w14:paraId="15BDD8DA" w14:textId="77777777" w:rsidR="00941BA2" w:rsidRPr="00941BA2" w:rsidRDefault="00941BA2" w:rsidP="00941BA2">
      <w:pPr>
        <w:pStyle w:val="Bullet2"/>
      </w:pPr>
      <w:r w:rsidRPr="00941BA2">
        <w:t>operator training</w:t>
      </w:r>
    </w:p>
    <w:p w14:paraId="2F34EEA6" w14:textId="77777777" w:rsidR="00941BA2" w:rsidRPr="00941BA2" w:rsidRDefault="00941BA2" w:rsidP="00941BA2">
      <w:pPr>
        <w:pStyle w:val="Bullet2"/>
      </w:pPr>
      <w:r w:rsidRPr="00941BA2">
        <w:t>maintenance training</w:t>
      </w:r>
    </w:p>
    <w:p w14:paraId="00F968F1" w14:textId="448843A0" w:rsidR="00941BA2" w:rsidRDefault="00941BA2" w:rsidP="00B14238">
      <w:pPr>
        <w:pStyle w:val="Bullet1"/>
      </w:pPr>
      <w:r w:rsidRPr="00941BA2">
        <w:t>Handover certificate.</w:t>
      </w:r>
    </w:p>
    <w:p w14:paraId="37737754" w14:textId="284D8377" w:rsidR="00941BA2" w:rsidRPr="00F55AD7" w:rsidRDefault="00941BA2" w:rsidP="00B14238">
      <w:pPr>
        <w:pStyle w:val="2"/>
        <w:suppressAutoHyphens/>
      </w:pPr>
      <w:bookmarkStart w:id="29" w:name="_Toc83236845"/>
      <w:bookmarkStart w:id="30" w:name="_Toc100320079"/>
      <w:r w:rsidRPr="00A15381">
        <w:t>Acceptance Documentation Management</w:t>
      </w:r>
      <w:bookmarkEnd w:id="29"/>
      <w:bookmarkEnd w:id="30"/>
    </w:p>
    <w:p w14:paraId="63B59A1F" w14:textId="77777777" w:rsidR="00941BA2" w:rsidRPr="00F55AD7" w:rsidRDefault="00941BA2" w:rsidP="00941BA2">
      <w:pPr>
        <w:pStyle w:val="Heading2separationline"/>
        <w:suppressAutoHyphens/>
      </w:pPr>
    </w:p>
    <w:p w14:paraId="6CFB808E" w14:textId="18C3825B" w:rsidR="00941BA2" w:rsidRDefault="00941BA2" w:rsidP="00941BA2">
      <w:pPr>
        <w:pStyle w:val="a2"/>
      </w:pPr>
      <w:r>
        <w:t xml:space="preserve">The purpose of a proper acceptance process is that the system to be delivered is, when set operational, meets all the requirements. It should be considered to organise the acceptance process and the documentation belonging to that process to control the alignment between agreed requirements and </w:t>
      </w:r>
      <w:r w:rsidR="00F724B7">
        <w:t xml:space="preserve">the </w:t>
      </w:r>
      <w:r>
        <w:t xml:space="preserve">delivered VTS System. During the acceptance process, both </w:t>
      </w:r>
      <w:r w:rsidR="004A2714">
        <w:t>s</w:t>
      </w:r>
      <w:r>
        <w:t>upplier and VTS Provider develop a mutual understanding of the requirements to be fulfilled. All the performed acceptance processes, e.g. planning, set-up and result, should be documented.</w:t>
      </w:r>
    </w:p>
    <w:p w14:paraId="07A08F3B" w14:textId="077FC04D" w:rsidR="00941BA2" w:rsidRDefault="00941BA2" w:rsidP="00941BA2">
      <w:pPr>
        <w:pStyle w:val="a2"/>
      </w:pPr>
      <w:r>
        <w:t>The acceptance documentation may include:</w:t>
      </w:r>
    </w:p>
    <w:p w14:paraId="5F6B0332" w14:textId="2243292D" w:rsidR="00941BA2" w:rsidRPr="00742A35" w:rsidRDefault="00941BA2" w:rsidP="00941BA2">
      <w:pPr>
        <w:pStyle w:val="Bullet1"/>
      </w:pPr>
      <w:r w:rsidRPr="00742A35">
        <w:t xml:space="preserve">Test </w:t>
      </w:r>
      <w:r w:rsidR="006D77C7">
        <w:t>p</w:t>
      </w:r>
      <w:r w:rsidRPr="00742A35">
        <w:t>lan</w:t>
      </w:r>
      <w:r>
        <w:t xml:space="preserve"> for the entire project;</w:t>
      </w:r>
    </w:p>
    <w:p w14:paraId="27666FC1" w14:textId="77777777" w:rsidR="00941BA2" w:rsidRPr="00742A35" w:rsidRDefault="00941BA2" w:rsidP="00941BA2">
      <w:pPr>
        <w:pStyle w:val="Bullet1"/>
      </w:pPr>
      <w:r>
        <w:t xml:space="preserve">Factory and Site Acceptance </w:t>
      </w:r>
      <w:r w:rsidRPr="00742A35">
        <w:t>Test Procedure; and</w:t>
      </w:r>
    </w:p>
    <w:p w14:paraId="5F323227" w14:textId="6F4BA5A6" w:rsidR="00941BA2" w:rsidRDefault="00941BA2" w:rsidP="00B14238">
      <w:pPr>
        <w:pStyle w:val="Bullet1"/>
      </w:pPr>
      <w:r>
        <w:t xml:space="preserve">Factory and Site Acceptance </w:t>
      </w:r>
      <w:r w:rsidRPr="00742A35">
        <w:t>Test Report.</w:t>
      </w:r>
    </w:p>
    <w:p w14:paraId="6A741C9C" w14:textId="4566BA12" w:rsidR="00941BA2" w:rsidRDefault="00941BA2" w:rsidP="00B14238">
      <w:pPr>
        <w:pStyle w:val="3"/>
        <w:suppressAutoHyphens/>
      </w:pPr>
      <w:bookmarkStart w:id="31" w:name="_Toc63865044"/>
      <w:bookmarkStart w:id="32" w:name="_Toc83236846"/>
      <w:bookmarkStart w:id="33" w:name="_Toc100320080"/>
      <w:r w:rsidRPr="00941BA2">
        <w:t>Requirement Traceability Matrix</w:t>
      </w:r>
      <w:bookmarkEnd w:id="31"/>
      <w:bookmarkEnd w:id="32"/>
      <w:bookmarkEnd w:id="33"/>
    </w:p>
    <w:p w14:paraId="188AD6BC" w14:textId="06914123" w:rsidR="00941BA2" w:rsidRPr="00742A35" w:rsidRDefault="00941BA2" w:rsidP="00941BA2">
      <w:pPr>
        <w:pStyle w:val="a2"/>
      </w:pPr>
      <w:r w:rsidRPr="00742A35">
        <w:rPr>
          <w:rFonts w:hint="eastAsia"/>
        </w:rPr>
        <w:t>I</w:t>
      </w:r>
      <w:r w:rsidRPr="00742A35">
        <w:t>t is essential to record, map and trace the link between the requirement</w:t>
      </w:r>
      <w:r w:rsidR="00F724B7">
        <w:t>s</w:t>
      </w:r>
      <w:r w:rsidRPr="00742A35">
        <w:t xml:space="preserve"> and implementing a VTS system. </w:t>
      </w:r>
      <w:r>
        <w:t xml:space="preserve">A </w:t>
      </w:r>
      <w:r w:rsidRPr="00742A35">
        <w:t>Requirement Traceability Matrix (RTM)</w:t>
      </w:r>
      <w:r>
        <w:t xml:space="preserve"> may be included in the test procedures to show how the test achieved the agreed requirements. The RTM may include the following:</w:t>
      </w:r>
    </w:p>
    <w:p w14:paraId="584074EA" w14:textId="77777777" w:rsidR="00941BA2" w:rsidRPr="00742A35" w:rsidRDefault="00941BA2" w:rsidP="00941BA2">
      <w:pPr>
        <w:pStyle w:val="Bullet1"/>
      </w:pPr>
      <w:r w:rsidRPr="00742A35">
        <w:t xml:space="preserve">The </w:t>
      </w:r>
      <w:r>
        <w:t xml:space="preserve">agreed </w:t>
      </w:r>
      <w:r w:rsidRPr="00742A35">
        <w:t xml:space="preserve">requirements: </w:t>
      </w:r>
      <w:r>
        <w:t>which should each be uniquely identified</w:t>
      </w:r>
      <w:r w:rsidRPr="00742A35">
        <w:t>;</w:t>
      </w:r>
    </w:p>
    <w:p w14:paraId="3BD21272" w14:textId="52DC6CF4" w:rsidR="00941BA2" w:rsidRPr="00742A35" w:rsidRDefault="00941BA2" w:rsidP="00941BA2">
      <w:pPr>
        <w:pStyle w:val="Bullet1"/>
      </w:pPr>
      <w:r w:rsidRPr="00742A35">
        <w:t xml:space="preserve">Test </w:t>
      </w:r>
      <w:r w:rsidR="006D77C7">
        <w:t>c</w:t>
      </w:r>
      <w:r w:rsidRPr="00742A35">
        <w:t>riteria</w:t>
      </w:r>
      <w:r>
        <w:t xml:space="preserve"> for each uniquely identified requirement (pass/fail criteria)</w:t>
      </w:r>
      <w:r w:rsidRPr="00742A35">
        <w:t>;</w:t>
      </w:r>
      <w:r>
        <w:t xml:space="preserve"> and</w:t>
      </w:r>
    </w:p>
    <w:p w14:paraId="1FAFE557" w14:textId="1A989EC8" w:rsidR="00941BA2" w:rsidRDefault="00941BA2" w:rsidP="00B14238">
      <w:pPr>
        <w:pStyle w:val="Bullet1"/>
      </w:pPr>
      <w:r w:rsidRPr="00742A35">
        <w:t xml:space="preserve">Test </w:t>
      </w:r>
      <w:r w:rsidR="006D77C7">
        <w:t>p</w:t>
      </w:r>
      <w:r w:rsidRPr="00742A35">
        <w:t>rocedure</w:t>
      </w:r>
      <w:r>
        <w:t xml:space="preserve"> to describe the tests to be conducted and the relationship to the requirements.</w:t>
      </w:r>
    </w:p>
    <w:p w14:paraId="6FCFCC43" w14:textId="0FABFC0E" w:rsidR="00941BA2" w:rsidRDefault="00941BA2" w:rsidP="00B14238">
      <w:pPr>
        <w:pStyle w:val="Tablecaption"/>
      </w:pPr>
      <w:bookmarkStart w:id="34" w:name="_Toc66289171"/>
      <w:bookmarkStart w:id="35" w:name="_Ref76050194"/>
      <w:bookmarkStart w:id="36" w:name="_Ref82434739"/>
      <w:bookmarkStart w:id="37" w:name="_Toc100320086"/>
      <w:r w:rsidRPr="00941BA2">
        <w:t>An example of the simple Requirement Traceability Matrix</w:t>
      </w:r>
      <w:bookmarkEnd w:id="34"/>
      <w:bookmarkEnd w:id="35"/>
      <w:bookmarkEnd w:id="36"/>
      <w:bookmarkEnd w:id="37"/>
    </w:p>
    <w:tbl>
      <w:tblPr>
        <w:tblStyle w:val="13"/>
        <w:tblW w:w="0" w:type="auto"/>
        <w:jc w:val="center"/>
        <w:tblLook w:val="04A0" w:firstRow="1" w:lastRow="0" w:firstColumn="1" w:lastColumn="0" w:noHBand="0" w:noVBand="1"/>
      </w:tblPr>
      <w:tblGrid>
        <w:gridCol w:w="426"/>
        <w:gridCol w:w="578"/>
        <w:gridCol w:w="1543"/>
        <w:gridCol w:w="1559"/>
        <w:gridCol w:w="1134"/>
        <w:gridCol w:w="1701"/>
        <w:gridCol w:w="2307"/>
        <w:gridCol w:w="947"/>
      </w:tblGrid>
      <w:tr w:rsidR="00AD7D4B" w:rsidRPr="00941BA2" w14:paraId="573F3004" w14:textId="77777777" w:rsidTr="00AD7D4B">
        <w:trPr>
          <w:cantSplit/>
          <w:trHeight w:val="541"/>
          <w:tblHeader/>
          <w:jc w:val="center"/>
        </w:trPr>
        <w:tc>
          <w:tcPr>
            <w:tcW w:w="1004" w:type="dxa"/>
            <w:gridSpan w:val="2"/>
            <w:shd w:val="clear" w:color="auto" w:fill="auto"/>
          </w:tcPr>
          <w:p w14:paraId="2212FD16" w14:textId="77777777" w:rsidR="00941BA2" w:rsidRPr="00941BA2" w:rsidRDefault="00941BA2" w:rsidP="00941BA2">
            <w:pPr>
              <w:spacing w:before="60" w:after="60"/>
              <w:ind w:left="113" w:right="113"/>
              <w:jc w:val="center"/>
              <w:rPr>
                <w:b/>
                <w:color w:val="00558C"/>
                <w:sz w:val="20"/>
                <w:lang w:val="en-US"/>
              </w:rPr>
            </w:pPr>
            <w:proofErr w:type="spellStart"/>
            <w:r w:rsidRPr="00941BA2">
              <w:rPr>
                <w:b/>
                <w:color w:val="00558C"/>
                <w:sz w:val="20"/>
                <w:lang w:val="en-US"/>
              </w:rPr>
              <w:t>Req</w:t>
            </w:r>
            <w:proofErr w:type="spellEnd"/>
            <w:r w:rsidRPr="00941BA2">
              <w:rPr>
                <w:b/>
                <w:color w:val="00558C"/>
                <w:sz w:val="20"/>
                <w:lang w:val="en-US"/>
              </w:rPr>
              <w:t xml:space="preserve"> No</w:t>
            </w:r>
          </w:p>
        </w:tc>
        <w:tc>
          <w:tcPr>
            <w:tcW w:w="1543" w:type="dxa"/>
            <w:shd w:val="clear" w:color="auto" w:fill="auto"/>
          </w:tcPr>
          <w:p w14:paraId="4D8401B8" w14:textId="77777777" w:rsidR="00941BA2" w:rsidRPr="00941BA2" w:rsidRDefault="00941BA2" w:rsidP="00941BA2">
            <w:pPr>
              <w:spacing w:before="60" w:after="60"/>
              <w:jc w:val="center"/>
              <w:rPr>
                <w:b/>
                <w:color w:val="00558C"/>
                <w:sz w:val="20"/>
                <w:lang w:val="en-US"/>
              </w:rPr>
            </w:pPr>
            <w:r w:rsidRPr="00941BA2">
              <w:rPr>
                <w:b/>
                <w:color w:val="00558C"/>
                <w:sz w:val="20"/>
                <w:lang w:val="en-US"/>
              </w:rPr>
              <w:t>Requirement</w:t>
            </w:r>
          </w:p>
        </w:tc>
        <w:tc>
          <w:tcPr>
            <w:tcW w:w="1559" w:type="dxa"/>
          </w:tcPr>
          <w:p w14:paraId="5C42C9AE" w14:textId="77777777" w:rsidR="00941BA2" w:rsidRPr="00941BA2" w:rsidRDefault="00941BA2" w:rsidP="00941BA2">
            <w:pPr>
              <w:spacing w:before="60" w:after="60"/>
              <w:jc w:val="center"/>
              <w:rPr>
                <w:b/>
                <w:color w:val="00558C"/>
                <w:sz w:val="20"/>
                <w:lang w:val="en-US"/>
              </w:rPr>
            </w:pPr>
            <w:r w:rsidRPr="00941BA2">
              <w:rPr>
                <w:b/>
                <w:color w:val="00558C"/>
                <w:sz w:val="20"/>
                <w:lang w:val="en-US"/>
              </w:rPr>
              <w:t>Detailed Requirement</w:t>
            </w:r>
          </w:p>
        </w:tc>
        <w:tc>
          <w:tcPr>
            <w:tcW w:w="1134" w:type="dxa"/>
            <w:shd w:val="clear" w:color="auto" w:fill="auto"/>
          </w:tcPr>
          <w:p w14:paraId="09401040" w14:textId="77777777" w:rsidR="00941BA2" w:rsidRPr="00941BA2" w:rsidRDefault="00941BA2" w:rsidP="00941BA2">
            <w:pPr>
              <w:spacing w:before="60" w:after="60"/>
              <w:jc w:val="center"/>
              <w:rPr>
                <w:b/>
                <w:color w:val="00558C"/>
                <w:sz w:val="20"/>
                <w:lang w:val="en-US"/>
              </w:rPr>
            </w:pPr>
            <w:r w:rsidRPr="00941BA2">
              <w:rPr>
                <w:b/>
                <w:color w:val="00558C"/>
                <w:sz w:val="20"/>
                <w:lang w:val="en-US"/>
              </w:rPr>
              <w:t>Test item</w:t>
            </w:r>
          </w:p>
        </w:tc>
        <w:tc>
          <w:tcPr>
            <w:tcW w:w="1701" w:type="dxa"/>
          </w:tcPr>
          <w:p w14:paraId="79BC1A46" w14:textId="77777777" w:rsidR="00941BA2" w:rsidRPr="00941BA2" w:rsidRDefault="00941BA2" w:rsidP="00941BA2">
            <w:pPr>
              <w:spacing w:before="60" w:after="60"/>
              <w:jc w:val="center"/>
              <w:rPr>
                <w:b/>
                <w:color w:val="00558C"/>
                <w:sz w:val="20"/>
                <w:lang w:val="en-US"/>
              </w:rPr>
            </w:pPr>
            <w:r w:rsidRPr="00941BA2">
              <w:rPr>
                <w:b/>
                <w:color w:val="00558C"/>
                <w:sz w:val="20"/>
                <w:lang w:val="en-US"/>
              </w:rPr>
              <w:t>Test Criteria</w:t>
            </w:r>
          </w:p>
        </w:tc>
        <w:tc>
          <w:tcPr>
            <w:tcW w:w="2307" w:type="dxa"/>
          </w:tcPr>
          <w:p w14:paraId="4048E405" w14:textId="77777777" w:rsidR="00941BA2" w:rsidRPr="00941BA2" w:rsidRDefault="00941BA2" w:rsidP="00941BA2">
            <w:pPr>
              <w:spacing w:before="60" w:after="60"/>
              <w:jc w:val="center"/>
              <w:rPr>
                <w:b/>
                <w:color w:val="00558C"/>
                <w:sz w:val="20"/>
                <w:lang w:val="en-US"/>
              </w:rPr>
            </w:pPr>
            <w:r w:rsidRPr="00941BA2">
              <w:rPr>
                <w:b/>
                <w:color w:val="00558C"/>
                <w:sz w:val="20"/>
                <w:lang w:val="en-US"/>
              </w:rPr>
              <w:t>Pass / Fail Criteria</w:t>
            </w:r>
          </w:p>
        </w:tc>
        <w:tc>
          <w:tcPr>
            <w:tcW w:w="947" w:type="dxa"/>
            <w:shd w:val="clear" w:color="auto" w:fill="auto"/>
          </w:tcPr>
          <w:p w14:paraId="47605F92" w14:textId="77777777" w:rsidR="00941BA2" w:rsidRPr="00941BA2" w:rsidRDefault="00941BA2" w:rsidP="00941BA2">
            <w:pPr>
              <w:spacing w:before="60" w:after="60"/>
              <w:ind w:left="113" w:right="113"/>
              <w:jc w:val="center"/>
              <w:rPr>
                <w:b/>
                <w:color w:val="00558C"/>
                <w:sz w:val="20"/>
                <w:lang w:val="en-US"/>
              </w:rPr>
            </w:pPr>
            <w:r w:rsidRPr="00941BA2">
              <w:rPr>
                <w:b/>
                <w:color w:val="00558C"/>
                <w:sz w:val="20"/>
                <w:lang w:val="en-US"/>
              </w:rPr>
              <w:t>Test ID</w:t>
            </w:r>
          </w:p>
        </w:tc>
      </w:tr>
      <w:tr w:rsidR="00AD7D4B" w:rsidRPr="00941BA2" w14:paraId="15515F97" w14:textId="77777777" w:rsidTr="00AD7D4B">
        <w:trPr>
          <w:cantSplit/>
          <w:trHeight w:val="552"/>
          <w:jc w:val="center"/>
        </w:trPr>
        <w:tc>
          <w:tcPr>
            <w:tcW w:w="426" w:type="dxa"/>
            <w:vMerge w:val="restart"/>
          </w:tcPr>
          <w:p w14:paraId="2E21EA56"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w:t>
            </w:r>
          </w:p>
        </w:tc>
        <w:tc>
          <w:tcPr>
            <w:tcW w:w="578" w:type="dxa"/>
          </w:tcPr>
          <w:p w14:paraId="6627B9C2"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R1.1</w:t>
            </w:r>
          </w:p>
        </w:tc>
        <w:tc>
          <w:tcPr>
            <w:tcW w:w="1543" w:type="dxa"/>
            <w:vMerge w:val="restart"/>
          </w:tcPr>
          <w:p w14:paraId="1D0E437C" w14:textId="7808DAE0" w:rsidR="00941BA2" w:rsidRPr="00941BA2" w:rsidRDefault="00941BA2" w:rsidP="00941BA2">
            <w:pPr>
              <w:spacing w:before="120" w:after="120"/>
              <w:contextualSpacing/>
              <w:rPr>
                <w:color w:val="000000" w:themeColor="text1"/>
                <w:sz w:val="20"/>
              </w:rPr>
            </w:pPr>
            <w:r w:rsidRPr="00941BA2">
              <w:rPr>
                <w:color w:val="000000" w:themeColor="text1"/>
                <w:sz w:val="20"/>
              </w:rPr>
              <w:t>VTS System s</w:t>
            </w:r>
            <w:r w:rsidR="00AD7D4B">
              <w:rPr>
                <w:color w:val="000000" w:themeColor="text1"/>
                <w:sz w:val="20"/>
              </w:rPr>
              <w:t xml:space="preserve">hall provide an alert when an </w:t>
            </w:r>
            <w:r w:rsidRPr="00941BA2">
              <w:rPr>
                <w:color w:val="000000" w:themeColor="text1"/>
                <w:sz w:val="20"/>
              </w:rPr>
              <w:t>unauthori</w:t>
            </w:r>
            <w:r w:rsidR="00D82C14">
              <w:rPr>
                <w:color w:val="000000" w:themeColor="text1"/>
                <w:sz w:val="20"/>
              </w:rPr>
              <w:t>z</w:t>
            </w:r>
            <w:r w:rsidRPr="00941BA2">
              <w:rPr>
                <w:color w:val="000000" w:themeColor="text1"/>
                <w:sz w:val="20"/>
              </w:rPr>
              <w:t>ed vessel enters a prohibited area</w:t>
            </w:r>
          </w:p>
        </w:tc>
        <w:tc>
          <w:tcPr>
            <w:tcW w:w="1559" w:type="dxa"/>
          </w:tcPr>
          <w:p w14:paraId="473FB720" w14:textId="61090D3D" w:rsidR="00941BA2" w:rsidRPr="00941BA2" w:rsidRDefault="00941BA2" w:rsidP="00941BA2">
            <w:pPr>
              <w:spacing w:before="60" w:after="60"/>
              <w:rPr>
                <w:color w:val="000000" w:themeColor="text1"/>
                <w:sz w:val="20"/>
              </w:rPr>
            </w:pPr>
            <w:r w:rsidRPr="00941BA2">
              <w:rPr>
                <w:color w:val="000000" w:themeColor="text1"/>
                <w:sz w:val="20"/>
              </w:rPr>
              <w:t xml:space="preserve">Set up </w:t>
            </w:r>
            <w:r w:rsidR="00F724B7">
              <w:rPr>
                <w:color w:val="000000" w:themeColor="text1"/>
                <w:sz w:val="20"/>
              </w:rPr>
              <w:t xml:space="preserve">a </w:t>
            </w:r>
            <w:r w:rsidRPr="00941BA2">
              <w:rPr>
                <w:color w:val="000000" w:themeColor="text1"/>
                <w:sz w:val="20"/>
              </w:rPr>
              <w:t>prohibited area</w:t>
            </w:r>
          </w:p>
        </w:tc>
        <w:tc>
          <w:tcPr>
            <w:tcW w:w="1134" w:type="dxa"/>
          </w:tcPr>
          <w:p w14:paraId="7261209C"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132D06A6" w14:textId="14E3D9FE" w:rsidR="00941BA2" w:rsidRPr="00941BA2" w:rsidRDefault="00F724B7" w:rsidP="00941BA2">
            <w:pPr>
              <w:spacing w:before="60" w:after="60"/>
              <w:rPr>
                <w:color w:val="000000" w:themeColor="text1"/>
                <w:sz w:val="20"/>
              </w:rPr>
            </w:pPr>
            <w:r>
              <w:rPr>
                <w:color w:val="000000" w:themeColor="text1"/>
                <w:sz w:val="20"/>
              </w:rPr>
              <w:t>The p</w:t>
            </w:r>
            <w:r w:rsidR="00941BA2" w:rsidRPr="00941BA2">
              <w:rPr>
                <w:color w:val="000000" w:themeColor="text1"/>
                <w:sz w:val="20"/>
              </w:rPr>
              <w:t xml:space="preserve">rohibited area is set up in the </w:t>
            </w:r>
            <w:r w:rsidR="00D82C14">
              <w:rPr>
                <w:color w:val="000000" w:themeColor="text1"/>
                <w:sz w:val="20"/>
              </w:rPr>
              <w:t>u</w:t>
            </w:r>
            <w:r w:rsidR="00941BA2" w:rsidRPr="00941BA2">
              <w:rPr>
                <w:color w:val="000000" w:themeColor="text1"/>
                <w:sz w:val="20"/>
              </w:rPr>
              <w:t>ser Interface</w:t>
            </w:r>
          </w:p>
        </w:tc>
        <w:tc>
          <w:tcPr>
            <w:tcW w:w="2307" w:type="dxa"/>
          </w:tcPr>
          <w:p w14:paraId="4164B917" w14:textId="34BEB5D2" w:rsidR="00941BA2" w:rsidRPr="00941BA2" w:rsidRDefault="00941BA2" w:rsidP="00941BA2">
            <w:pPr>
              <w:spacing w:before="60" w:after="60"/>
              <w:rPr>
                <w:color w:val="000000" w:themeColor="text1"/>
                <w:sz w:val="20"/>
              </w:rPr>
            </w:pPr>
            <w:r w:rsidRPr="00941BA2">
              <w:rPr>
                <w:color w:val="000000" w:themeColor="text1"/>
                <w:sz w:val="20"/>
              </w:rPr>
              <w:t xml:space="preserve">Verification of geographical coordinates in </w:t>
            </w:r>
            <w:r w:rsidR="00D82C14">
              <w:rPr>
                <w:color w:val="000000" w:themeColor="text1"/>
                <w:sz w:val="20"/>
              </w:rPr>
              <w:t>u</w:t>
            </w:r>
            <w:r w:rsidRPr="00941BA2">
              <w:rPr>
                <w:color w:val="000000" w:themeColor="text1"/>
                <w:sz w:val="20"/>
              </w:rPr>
              <w:t>ser Interface</w:t>
            </w:r>
          </w:p>
        </w:tc>
        <w:tc>
          <w:tcPr>
            <w:tcW w:w="947" w:type="dxa"/>
          </w:tcPr>
          <w:p w14:paraId="501D7654" w14:textId="77777777" w:rsidR="00941BA2" w:rsidRPr="00941BA2" w:rsidRDefault="00941BA2" w:rsidP="00C137F7">
            <w:pPr>
              <w:spacing w:before="100" w:beforeAutospacing="1" w:after="100" w:afterAutospacing="1"/>
              <w:rPr>
                <w:color w:val="000000" w:themeColor="text1"/>
                <w:sz w:val="20"/>
              </w:rPr>
            </w:pPr>
            <w:r w:rsidRPr="00941BA2">
              <w:rPr>
                <w:color w:val="000000" w:themeColor="text1"/>
                <w:sz w:val="20"/>
              </w:rPr>
              <w:t>TP101</w:t>
            </w:r>
          </w:p>
        </w:tc>
      </w:tr>
      <w:tr w:rsidR="00AD7D4B" w:rsidRPr="00941BA2" w14:paraId="750F149B" w14:textId="77777777" w:rsidTr="00AD7D4B">
        <w:trPr>
          <w:cantSplit/>
          <w:trHeight w:val="552"/>
          <w:jc w:val="center"/>
        </w:trPr>
        <w:tc>
          <w:tcPr>
            <w:tcW w:w="426" w:type="dxa"/>
            <w:vMerge/>
          </w:tcPr>
          <w:p w14:paraId="6DCCECFC" w14:textId="77777777" w:rsidR="00941BA2" w:rsidRPr="00941BA2" w:rsidRDefault="00941BA2" w:rsidP="00941BA2">
            <w:pPr>
              <w:adjustRightInd w:val="0"/>
              <w:spacing w:line="240" w:lineRule="auto"/>
              <w:rPr>
                <w:color w:val="000000" w:themeColor="text1"/>
                <w:sz w:val="20"/>
              </w:rPr>
            </w:pPr>
          </w:p>
        </w:tc>
        <w:tc>
          <w:tcPr>
            <w:tcW w:w="578" w:type="dxa"/>
          </w:tcPr>
          <w:p w14:paraId="69AC642C"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R1.2</w:t>
            </w:r>
          </w:p>
        </w:tc>
        <w:tc>
          <w:tcPr>
            <w:tcW w:w="1543" w:type="dxa"/>
            <w:vMerge/>
          </w:tcPr>
          <w:p w14:paraId="158BEA17" w14:textId="77777777" w:rsidR="00941BA2" w:rsidRPr="00941BA2" w:rsidRDefault="00941BA2" w:rsidP="00941BA2">
            <w:pPr>
              <w:spacing w:before="120" w:after="120"/>
              <w:ind w:hanging="284"/>
              <w:contextualSpacing/>
              <w:rPr>
                <w:color w:val="000000" w:themeColor="text1"/>
                <w:sz w:val="20"/>
              </w:rPr>
            </w:pPr>
          </w:p>
        </w:tc>
        <w:tc>
          <w:tcPr>
            <w:tcW w:w="1559" w:type="dxa"/>
          </w:tcPr>
          <w:p w14:paraId="33A042BB" w14:textId="3E3894ED" w:rsidR="00941BA2" w:rsidRPr="00941BA2" w:rsidDel="006C5E1E" w:rsidRDefault="00941BA2" w:rsidP="00941BA2">
            <w:pPr>
              <w:spacing w:before="60" w:after="60"/>
              <w:rPr>
                <w:color w:val="000000" w:themeColor="text1"/>
                <w:sz w:val="20"/>
              </w:rPr>
            </w:pPr>
            <w:r w:rsidRPr="00941BA2">
              <w:rPr>
                <w:color w:val="000000" w:themeColor="text1"/>
                <w:sz w:val="20"/>
              </w:rPr>
              <w:t>Set up an authori</w:t>
            </w:r>
            <w:r w:rsidR="00D82C14">
              <w:rPr>
                <w:color w:val="000000" w:themeColor="text1"/>
                <w:sz w:val="20"/>
              </w:rPr>
              <w:t>z</w:t>
            </w:r>
            <w:r w:rsidRPr="00941BA2">
              <w:rPr>
                <w:color w:val="000000" w:themeColor="text1"/>
                <w:sz w:val="20"/>
              </w:rPr>
              <w:t>ed vessel</w:t>
            </w:r>
          </w:p>
        </w:tc>
        <w:tc>
          <w:tcPr>
            <w:tcW w:w="1134" w:type="dxa"/>
          </w:tcPr>
          <w:p w14:paraId="262CD9A0"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21A592DD" w14:textId="4E9490E7" w:rsidR="00941BA2" w:rsidRPr="00941BA2" w:rsidDel="006C5E1E" w:rsidRDefault="00F724B7" w:rsidP="00D82C14">
            <w:pPr>
              <w:spacing w:before="60" w:after="60"/>
              <w:rPr>
                <w:color w:val="000000" w:themeColor="text1"/>
                <w:sz w:val="20"/>
              </w:rPr>
            </w:pPr>
            <w:r>
              <w:rPr>
                <w:color w:val="000000" w:themeColor="text1"/>
                <w:sz w:val="20"/>
              </w:rPr>
              <w:t>A</w:t>
            </w:r>
            <w:r w:rsidR="00941BA2" w:rsidRPr="00941BA2">
              <w:rPr>
                <w:color w:val="000000" w:themeColor="text1"/>
                <w:sz w:val="20"/>
              </w:rPr>
              <w:t xml:space="preserve"> vessel is categori</w:t>
            </w:r>
            <w:r>
              <w:rPr>
                <w:color w:val="000000" w:themeColor="text1"/>
                <w:sz w:val="20"/>
              </w:rPr>
              <w:t>s</w:t>
            </w:r>
            <w:r w:rsidR="00941BA2" w:rsidRPr="00941BA2">
              <w:rPr>
                <w:color w:val="000000" w:themeColor="text1"/>
                <w:sz w:val="20"/>
              </w:rPr>
              <w:t xml:space="preserve">ed </w:t>
            </w:r>
            <w:r w:rsidR="00941BA2" w:rsidRPr="00941BA2">
              <w:rPr>
                <w:rFonts w:hint="eastAsia"/>
                <w:color w:val="000000" w:themeColor="text1"/>
                <w:sz w:val="20"/>
              </w:rPr>
              <w:t>as</w:t>
            </w:r>
            <w:r w:rsidR="00941BA2" w:rsidRPr="00941BA2">
              <w:rPr>
                <w:color w:val="000000" w:themeColor="text1"/>
                <w:sz w:val="20"/>
              </w:rPr>
              <w:t xml:space="preserve"> an authori</w:t>
            </w:r>
            <w:r w:rsidR="00D82C14">
              <w:rPr>
                <w:color w:val="000000" w:themeColor="text1"/>
                <w:sz w:val="20"/>
              </w:rPr>
              <w:t>z</w:t>
            </w:r>
            <w:r w:rsidR="00941BA2" w:rsidRPr="00941BA2">
              <w:rPr>
                <w:color w:val="000000" w:themeColor="text1"/>
                <w:sz w:val="20"/>
              </w:rPr>
              <w:t>ed vessel</w:t>
            </w:r>
          </w:p>
        </w:tc>
        <w:tc>
          <w:tcPr>
            <w:tcW w:w="2307" w:type="dxa"/>
          </w:tcPr>
          <w:p w14:paraId="67FFE38D" w14:textId="0817727F" w:rsidR="00941BA2" w:rsidRPr="00941BA2" w:rsidDel="006C5E1E" w:rsidRDefault="00941BA2" w:rsidP="00941BA2">
            <w:pPr>
              <w:spacing w:before="60" w:after="60"/>
              <w:rPr>
                <w:color w:val="000000" w:themeColor="text1"/>
                <w:sz w:val="20"/>
              </w:rPr>
            </w:pPr>
            <w:r w:rsidRPr="00941BA2">
              <w:rPr>
                <w:color w:val="000000" w:themeColor="text1"/>
                <w:sz w:val="20"/>
              </w:rPr>
              <w:t xml:space="preserve">The </w:t>
            </w:r>
            <w:r w:rsidR="00D82C14">
              <w:rPr>
                <w:color w:val="000000" w:themeColor="text1"/>
                <w:sz w:val="20"/>
              </w:rPr>
              <w:t>c</w:t>
            </w:r>
            <w:r w:rsidRPr="00941BA2">
              <w:rPr>
                <w:color w:val="000000" w:themeColor="text1"/>
                <w:sz w:val="20"/>
              </w:rPr>
              <w:t>ategori</w:t>
            </w:r>
            <w:r w:rsidR="00F724B7">
              <w:rPr>
                <w:color w:val="000000" w:themeColor="text1"/>
                <w:sz w:val="20"/>
              </w:rPr>
              <w:t>s</w:t>
            </w:r>
            <w:r w:rsidRPr="00941BA2">
              <w:rPr>
                <w:color w:val="000000" w:themeColor="text1"/>
                <w:sz w:val="20"/>
              </w:rPr>
              <w:t>ation is confirmed</w:t>
            </w:r>
          </w:p>
        </w:tc>
        <w:tc>
          <w:tcPr>
            <w:tcW w:w="947" w:type="dxa"/>
          </w:tcPr>
          <w:p w14:paraId="5EC98C0F" w14:textId="77777777" w:rsidR="00941BA2" w:rsidRPr="00941BA2" w:rsidRDefault="00941BA2" w:rsidP="00C137F7">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P102</w:t>
            </w:r>
          </w:p>
        </w:tc>
      </w:tr>
      <w:tr w:rsidR="00AD7D4B" w:rsidRPr="00941BA2" w14:paraId="2EE8526C" w14:textId="77777777" w:rsidTr="00AD7D4B">
        <w:trPr>
          <w:cantSplit/>
          <w:trHeight w:val="552"/>
          <w:jc w:val="center"/>
        </w:trPr>
        <w:tc>
          <w:tcPr>
            <w:tcW w:w="426" w:type="dxa"/>
            <w:vMerge/>
          </w:tcPr>
          <w:p w14:paraId="5E96737F" w14:textId="77777777" w:rsidR="00941BA2" w:rsidRPr="00941BA2" w:rsidRDefault="00941BA2" w:rsidP="00941BA2">
            <w:pPr>
              <w:adjustRightInd w:val="0"/>
              <w:spacing w:line="240" w:lineRule="auto"/>
              <w:rPr>
                <w:color w:val="000000" w:themeColor="text1"/>
                <w:sz w:val="20"/>
              </w:rPr>
            </w:pPr>
          </w:p>
        </w:tc>
        <w:tc>
          <w:tcPr>
            <w:tcW w:w="578" w:type="dxa"/>
          </w:tcPr>
          <w:p w14:paraId="4CD9AC46"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R1.3</w:t>
            </w:r>
          </w:p>
        </w:tc>
        <w:tc>
          <w:tcPr>
            <w:tcW w:w="1543" w:type="dxa"/>
            <w:vMerge/>
          </w:tcPr>
          <w:p w14:paraId="55B2CACD" w14:textId="77777777" w:rsidR="00941BA2" w:rsidRPr="00941BA2" w:rsidRDefault="00941BA2" w:rsidP="00941BA2">
            <w:pPr>
              <w:spacing w:before="120" w:after="120"/>
              <w:ind w:hanging="284"/>
              <w:contextualSpacing/>
              <w:rPr>
                <w:color w:val="000000" w:themeColor="text1"/>
                <w:sz w:val="20"/>
              </w:rPr>
            </w:pPr>
          </w:p>
        </w:tc>
        <w:tc>
          <w:tcPr>
            <w:tcW w:w="1559" w:type="dxa"/>
          </w:tcPr>
          <w:p w14:paraId="471AFE5A" w14:textId="77777777" w:rsidR="00941BA2" w:rsidRPr="00941BA2" w:rsidDel="006C5E1E" w:rsidRDefault="00941BA2" w:rsidP="00941BA2">
            <w:pPr>
              <w:spacing w:before="60" w:after="60"/>
              <w:rPr>
                <w:color w:val="000000" w:themeColor="text1"/>
                <w:sz w:val="20"/>
              </w:rPr>
            </w:pPr>
            <w:r w:rsidRPr="00941BA2">
              <w:rPr>
                <w:color w:val="000000" w:themeColor="text1"/>
                <w:sz w:val="20"/>
              </w:rPr>
              <w:t>Set up zone entry alert</w:t>
            </w:r>
          </w:p>
        </w:tc>
        <w:tc>
          <w:tcPr>
            <w:tcW w:w="1134" w:type="dxa"/>
          </w:tcPr>
          <w:p w14:paraId="719CA167"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20E8DD0A" w14:textId="77777777" w:rsidR="00941BA2" w:rsidRPr="00941BA2" w:rsidDel="006C5E1E" w:rsidRDefault="00941BA2" w:rsidP="00941BA2">
            <w:pPr>
              <w:spacing w:before="60" w:after="60"/>
              <w:rPr>
                <w:color w:val="000000" w:themeColor="text1"/>
                <w:sz w:val="20"/>
              </w:rPr>
            </w:pPr>
            <w:r w:rsidRPr="00941BA2">
              <w:rPr>
                <w:color w:val="000000" w:themeColor="text1"/>
                <w:sz w:val="20"/>
              </w:rPr>
              <w:t xml:space="preserve">Zone entry alert is selected </w:t>
            </w:r>
          </w:p>
        </w:tc>
        <w:tc>
          <w:tcPr>
            <w:tcW w:w="2307" w:type="dxa"/>
          </w:tcPr>
          <w:p w14:paraId="20747C69" w14:textId="7DFB02EB" w:rsidR="00941BA2" w:rsidRPr="00941BA2" w:rsidDel="006C5E1E" w:rsidRDefault="00941BA2" w:rsidP="00941BA2">
            <w:pPr>
              <w:spacing w:before="60" w:after="60"/>
              <w:rPr>
                <w:color w:val="000000" w:themeColor="text1"/>
                <w:sz w:val="20"/>
              </w:rPr>
            </w:pPr>
            <w:r w:rsidRPr="00941BA2">
              <w:rPr>
                <w:color w:val="000000" w:themeColor="text1"/>
                <w:sz w:val="20"/>
              </w:rPr>
              <w:t>Zone entry alert is presented when an unauthori</w:t>
            </w:r>
            <w:r w:rsidR="00F724B7">
              <w:rPr>
                <w:color w:val="000000" w:themeColor="text1"/>
                <w:sz w:val="20"/>
              </w:rPr>
              <w:t>s</w:t>
            </w:r>
            <w:r w:rsidRPr="00941BA2">
              <w:rPr>
                <w:color w:val="000000" w:themeColor="text1"/>
                <w:sz w:val="20"/>
              </w:rPr>
              <w:t>ed vessel enters the zone</w:t>
            </w:r>
          </w:p>
        </w:tc>
        <w:tc>
          <w:tcPr>
            <w:tcW w:w="947" w:type="dxa"/>
          </w:tcPr>
          <w:p w14:paraId="2FD58F54" w14:textId="77777777" w:rsidR="00941BA2" w:rsidRPr="00941BA2" w:rsidRDefault="00941BA2" w:rsidP="00C137F7">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P103</w:t>
            </w:r>
          </w:p>
        </w:tc>
      </w:tr>
    </w:tbl>
    <w:p w14:paraId="34BD0C5B" w14:textId="3D7234DD" w:rsidR="00941BA2" w:rsidRDefault="00AD7D4B" w:rsidP="00941BA2">
      <w:pPr>
        <w:pStyle w:val="3"/>
        <w:suppressAutoHyphens/>
      </w:pPr>
      <w:bookmarkStart w:id="38" w:name="_Toc100320081"/>
      <w:r>
        <w:lastRenderedPageBreak/>
        <w:t>Test Plan</w:t>
      </w:r>
      <w:bookmarkEnd w:id="38"/>
    </w:p>
    <w:p w14:paraId="39345B9D" w14:textId="3D863187" w:rsidR="00AD7D4B" w:rsidRPr="00090AA6" w:rsidRDefault="00AD7D4B" w:rsidP="00AD7D4B">
      <w:pPr>
        <w:pStyle w:val="a2"/>
      </w:pPr>
      <w:r w:rsidRPr="00090AA6">
        <w:t xml:space="preserve">The </w:t>
      </w:r>
      <w:r>
        <w:rPr>
          <w:rFonts w:hint="eastAsia"/>
          <w:lang w:eastAsia="ja-JP"/>
        </w:rPr>
        <w:t>t</w:t>
      </w:r>
      <w:r w:rsidRPr="00090AA6">
        <w:rPr>
          <w:rFonts w:hint="eastAsia"/>
          <w:lang w:eastAsia="ja-JP"/>
        </w:rPr>
        <w:t>est</w:t>
      </w:r>
      <w:r w:rsidRPr="00090AA6">
        <w:t xml:space="preserve"> </w:t>
      </w:r>
      <w:r>
        <w:t>p</w:t>
      </w:r>
      <w:r w:rsidRPr="00090AA6">
        <w:t xml:space="preserve">lan describes an overview of acceptance steps, how the </w:t>
      </w:r>
      <w:r w:rsidR="004A2714">
        <w:t>s</w:t>
      </w:r>
      <w:r w:rsidRPr="00090AA6">
        <w:t>upplier intends to fulfil the requirements</w:t>
      </w:r>
      <w:r>
        <w:t xml:space="preserve"> according to the agreed acceptance requirements</w:t>
      </w:r>
      <w:r w:rsidRPr="00090AA6">
        <w:t xml:space="preserve">. The </w:t>
      </w:r>
      <w:r>
        <w:t>VTS Provider</w:t>
      </w:r>
      <w:r w:rsidRPr="00090AA6">
        <w:t xml:space="preserve"> should approve the </w:t>
      </w:r>
      <w:r w:rsidR="00D82C14">
        <w:t>t</w:t>
      </w:r>
      <w:r w:rsidRPr="00090AA6">
        <w:t xml:space="preserve">est </w:t>
      </w:r>
      <w:r w:rsidR="00D82C14">
        <w:t>p</w:t>
      </w:r>
      <w:r w:rsidRPr="00090AA6">
        <w:t xml:space="preserve">lan before executing tests. </w:t>
      </w:r>
    </w:p>
    <w:p w14:paraId="28AB5A4C" w14:textId="174D3C7F" w:rsidR="00AD7D4B" w:rsidRPr="00090AA6" w:rsidRDefault="00AD7D4B" w:rsidP="00AD7D4B">
      <w:pPr>
        <w:pStyle w:val="a2"/>
      </w:pPr>
      <w:r w:rsidRPr="00090AA6">
        <w:t xml:space="preserve">There are </w:t>
      </w:r>
      <w:r>
        <w:t xml:space="preserve">the </w:t>
      </w:r>
      <w:r w:rsidRPr="00090AA6">
        <w:t xml:space="preserve">following discussions and practices in the process of producing the </w:t>
      </w:r>
      <w:r w:rsidR="00D82C14">
        <w:t>t</w:t>
      </w:r>
      <w:r w:rsidRPr="00090AA6">
        <w:t xml:space="preserve">est </w:t>
      </w:r>
      <w:r w:rsidR="00D82C14">
        <w:t>p</w:t>
      </w:r>
      <w:r w:rsidRPr="00090AA6">
        <w:t xml:space="preserve">lan: </w:t>
      </w:r>
    </w:p>
    <w:p w14:paraId="24374CA5" w14:textId="77777777" w:rsidR="00AD7D4B" w:rsidRDefault="00AD7D4B" w:rsidP="00AD7D4B">
      <w:pPr>
        <w:pStyle w:val="Bullet1"/>
      </w:pPr>
      <w:r>
        <w:t>The number and level of the acceptance steps should be appropriate for the type of VTS system;</w:t>
      </w:r>
    </w:p>
    <w:p w14:paraId="788420CB" w14:textId="77777777" w:rsidR="00AD7D4B" w:rsidRDefault="00AD7D4B" w:rsidP="00AD7D4B">
      <w:pPr>
        <w:pStyle w:val="Bullet1"/>
      </w:pPr>
      <w:r>
        <w:t>The test plan should be supported by test procedures that are based on the agreed requirements; and</w:t>
      </w:r>
    </w:p>
    <w:p w14:paraId="6AA87323" w14:textId="4C76A749" w:rsidR="00941BA2" w:rsidRDefault="00AD7D4B" w:rsidP="00B14238">
      <w:pPr>
        <w:pStyle w:val="Bullet1"/>
      </w:pPr>
      <w:r>
        <w:t>The expected location, date and time of the testing should be established and agreed.</w:t>
      </w:r>
    </w:p>
    <w:p w14:paraId="2DB343C4" w14:textId="24CB1BC4" w:rsidR="00AD7D4B" w:rsidRPr="00AD7D4B" w:rsidRDefault="00AD7D4B" w:rsidP="00AD7D4B">
      <w:pPr>
        <w:pStyle w:val="a2"/>
      </w:pPr>
      <w:r w:rsidRPr="00AD7D4B">
        <w:t xml:space="preserve">It should be noted </w:t>
      </w:r>
      <w:r w:rsidR="00F724B7">
        <w:t xml:space="preserve">that </w:t>
      </w:r>
      <w:r w:rsidRPr="00AD7D4B">
        <w:t xml:space="preserve">if specific acceptance steps are required, these should be </w:t>
      </w:r>
      <w:r w:rsidR="00F724B7">
        <w:t xml:space="preserve">included in acceptance requirements and agreed upon between the VTS provider and the </w:t>
      </w:r>
      <w:r w:rsidR="004A2714">
        <w:t>s</w:t>
      </w:r>
      <w:r w:rsidR="00F724B7" w:rsidRPr="00AD7D4B">
        <w:t xml:space="preserve">upplier </w:t>
      </w:r>
      <w:r w:rsidRPr="00AD7D4B">
        <w:t>before the start of the project.</w:t>
      </w:r>
    </w:p>
    <w:p w14:paraId="513B7119" w14:textId="3EBB6285" w:rsidR="00AD7D4B" w:rsidRPr="00AD7D4B" w:rsidRDefault="00AD7D4B" w:rsidP="00AD7D4B">
      <w:pPr>
        <w:pStyle w:val="a2"/>
      </w:pPr>
      <w:r w:rsidRPr="00AD7D4B">
        <w:t xml:space="preserve">The </w:t>
      </w:r>
      <w:r w:rsidR="00D82C14">
        <w:t>t</w:t>
      </w:r>
      <w:r w:rsidRPr="00AD7D4B">
        <w:t xml:space="preserve">est </w:t>
      </w:r>
      <w:r w:rsidR="00D82C14">
        <w:t>p</w:t>
      </w:r>
      <w:r w:rsidRPr="00AD7D4B">
        <w:t>lan of a VTS System should describe how the overall acceptance steps are organised, and this may include:</w:t>
      </w:r>
    </w:p>
    <w:p w14:paraId="10202F28" w14:textId="77777777" w:rsidR="00AD7D4B" w:rsidRPr="00090AA6" w:rsidDel="007B68A7" w:rsidRDefault="00AD7D4B" w:rsidP="00AD7D4B">
      <w:pPr>
        <w:pStyle w:val="Bullet1"/>
      </w:pPr>
      <w:r w:rsidRPr="00090AA6" w:rsidDel="007B68A7">
        <w:t>Scope;</w:t>
      </w:r>
    </w:p>
    <w:p w14:paraId="3DBDD976" w14:textId="29BBFDD6" w:rsidR="00AD7D4B" w:rsidRPr="00090AA6" w:rsidRDefault="00AD7D4B" w:rsidP="00AD7D4B">
      <w:pPr>
        <w:pStyle w:val="Bullet1"/>
      </w:pPr>
      <w:r w:rsidRPr="00090AA6">
        <w:t xml:space="preserve">List of items to be tested: which can be a plan to design, implement, integrate and/or interface a VTS System or </w:t>
      </w:r>
      <w:r w:rsidRPr="005D4C3D">
        <w:t>VTS Equipment</w:t>
      </w:r>
      <w:r>
        <w:t>;</w:t>
      </w:r>
    </w:p>
    <w:p w14:paraId="374C6C18" w14:textId="77777777" w:rsidR="00AD7D4B" w:rsidRPr="00090AA6" w:rsidRDefault="00AD7D4B" w:rsidP="00AD7D4B">
      <w:pPr>
        <w:pStyle w:val="Bullet1"/>
      </w:pPr>
      <w:r w:rsidRPr="00090AA6">
        <w:t>Test approach;</w:t>
      </w:r>
    </w:p>
    <w:p w14:paraId="09DBA199" w14:textId="77777777" w:rsidR="00AD7D4B" w:rsidRPr="00090AA6" w:rsidRDefault="00AD7D4B" w:rsidP="00AD7D4B">
      <w:pPr>
        <w:pStyle w:val="Bullet1"/>
      </w:pPr>
      <w:r w:rsidRPr="00090AA6">
        <w:t>Test readiness criteria;</w:t>
      </w:r>
    </w:p>
    <w:p w14:paraId="49D32BFF" w14:textId="77777777" w:rsidR="00AD7D4B" w:rsidRPr="00090AA6" w:rsidRDefault="00AD7D4B" w:rsidP="00AD7D4B">
      <w:pPr>
        <w:pStyle w:val="Bullet1"/>
      </w:pPr>
      <w:r w:rsidRPr="00090AA6">
        <w:t>Resources and Schedule;</w:t>
      </w:r>
    </w:p>
    <w:p w14:paraId="454B9F11" w14:textId="77777777" w:rsidR="00AD7D4B" w:rsidRPr="00090AA6" w:rsidRDefault="00AD7D4B" w:rsidP="00AD7D4B">
      <w:pPr>
        <w:pStyle w:val="Bullet1"/>
      </w:pPr>
      <w:r>
        <w:t xml:space="preserve">Test </w:t>
      </w:r>
      <w:r w:rsidRPr="00090AA6">
        <w:rPr>
          <w:rFonts w:hint="eastAsia"/>
        </w:rPr>
        <w:t>Criteri</w:t>
      </w:r>
      <w:r w:rsidRPr="00090AA6">
        <w:t>a</w:t>
      </w:r>
      <w:r>
        <w:t xml:space="preserve"> </w:t>
      </w:r>
      <w:r w:rsidRPr="00090AA6">
        <w:t>(may be included in the RTM)</w:t>
      </w:r>
      <w:r w:rsidRPr="00090AA6">
        <w:rPr>
          <w:rFonts w:hint="eastAsia"/>
        </w:rPr>
        <w:t>;</w:t>
      </w:r>
    </w:p>
    <w:p w14:paraId="01222952" w14:textId="77777777" w:rsidR="00AD7D4B" w:rsidRPr="00090AA6" w:rsidRDefault="00AD7D4B" w:rsidP="00AD7D4B">
      <w:pPr>
        <w:pStyle w:val="Bullet1"/>
      </w:pPr>
      <w:r w:rsidRPr="00090AA6">
        <w:t>Regression testing;</w:t>
      </w:r>
    </w:p>
    <w:p w14:paraId="1697CF9C" w14:textId="77777777" w:rsidR="00AD7D4B" w:rsidRPr="00090AA6" w:rsidRDefault="00AD7D4B" w:rsidP="00AD7D4B">
      <w:pPr>
        <w:pStyle w:val="Bullet1"/>
      </w:pPr>
      <w:r w:rsidRPr="00090AA6">
        <w:t xml:space="preserve">Role and responsibility of the stakeholders (e.g. the personnel involved or conducting the acceptance test);  </w:t>
      </w:r>
    </w:p>
    <w:p w14:paraId="59045C94" w14:textId="77777777" w:rsidR="00AD7D4B" w:rsidRPr="00090AA6" w:rsidDel="00810E83" w:rsidRDefault="00AD7D4B" w:rsidP="00AD7D4B">
      <w:pPr>
        <w:pStyle w:val="Bullet1"/>
      </w:pPr>
      <w:r w:rsidRPr="00090AA6" w:rsidDel="00810E83">
        <w:t>Dependencies between process and steps;</w:t>
      </w:r>
    </w:p>
    <w:p w14:paraId="176074FE" w14:textId="1306C1E7" w:rsidR="00AD7D4B" w:rsidRPr="00090AA6" w:rsidRDefault="00AD7D4B" w:rsidP="00AD7D4B">
      <w:pPr>
        <w:pStyle w:val="Bullet1"/>
      </w:pPr>
      <w:r w:rsidRPr="00090AA6">
        <w:t>Logistics arrangements;</w:t>
      </w:r>
      <w:r>
        <w:t xml:space="preserve"> and</w:t>
      </w:r>
    </w:p>
    <w:p w14:paraId="48CE69B1" w14:textId="395F7E34" w:rsidR="00AD7D4B" w:rsidRDefault="00AD7D4B" w:rsidP="00B14238">
      <w:pPr>
        <w:pStyle w:val="Bullet1"/>
      </w:pPr>
      <w:r w:rsidRPr="00090AA6">
        <w:t>Key milestones.</w:t>
      </w:r>
    </w:p>
    <w:p w14:paraId="27D4D135" w14:textId="09F4CE64" w:rsidR="00AD7D4B" w:rsidRPr="00AD7D4B" w:rsidRDefault="00AD7D4B" w:rsidP="00AD7D4B">
      <w:pPr>
        <w:pStyle w:val="a2"/>
      </w:pPr>
      <w:r w:rsidRPr="00AD7D4B">
        <w:t xml:space="preserve">The VTS Provider or representatives of VTS Provider personnel who accept </w:t>
      </w:r>
      <w:r w:rsidR="00F724B7">
        <w:t xml:space="preserve">the </w:t>
      </w:r>
      <w:r w:rsidRPr="00AD7D4B">
        <w:t xml:space="preserve">VTS System should be: </w:t>
      </w:r>
    </w:p>
    <w:p w14:paraId="1329B824" w14:textId="77777777" w:rsidR="00AD7D4B" w:rsidRPr="00090AA6" w:rsidRDefault="00AD7D4B" w:rsidP="00AD7D4B">
      <w:pPr>
        <w:pStyle w:val="Bullet1"/>
      </w:pPr>
      <w:r w:rsidRPr="00090AA6">
        <w:t>familiar with the set</w:t>
      </w:r>
      <w:r>
        <w:t>-</w:t>
      </w:r>
      <w:r w:rsidRPr="00090AA6">
        <w:t xml:space="preserve">up and operation of the </w:t>
      </w:r>
      <w:r>
        <w:t>VTS S</w:t>
      </w:r>
      <w:r w:rsidRPr="00090AA6">
        <w:t xml:space="preserve">ystem; </w:t>
      </w:r>
      <w:r>
        <w:t>and</w:t>
      </w:r>
    </w:p>
    <w:p w14:paraId="5E319195" w14:textId="5685C05A" w:rsidR="00AD7D4B" w:rsidRDefault="00AD7D4B" w:rsidP="00B14238">
      <w:pPr>
        <w:pStyle w:val="Bullet1"/>
      </w:pPr>
      <w:proofErr w:type="gramStart"/>
      <w:r w:rsidRPr="00090AA6">
        <w:t>appropriately</w:t>
      </w:r>
      <w:proofErr w:type="gramEnd"/>
      <w:r w:rsidRPr="00090AA6">
        <w:t xml:space="preserve"> qualified to review test report</w:t>
      </w:r>
      <w:r w:rsidR="00F724B7">
        <w:t>s</w:t>
      </w:r>
      <w:r w:rsidRPr="00090AA6">
        <w:t xml:space="preserve"> and accept the system and/or VTS System</w:t>
      </w:r>
      <w:r>
        <w:t>.</w:t>
      </w:r>
    </w:p>
    <w:p w14:paraId="68B7BD98" w14:textId="1BAA3EA3" w:rsidR="00AD7D4B" w:rsidRPr="00AD7D4B" w:rsidRDefault="00AD7D4B" w:rsidP="00AD7D4B">
      <w:pPr>
        <w:pStyle w:val="a2"/>
      </w:pPr>
      <w:r w:rsidRPr="00AD7D4B">
        <w:t xml:space="preserve">The </w:t>
      </w:r>
      <w:r w:rsidR="004A2714">
        <w:t>s</w:t>
      </w:r>
      <w:r w:rsidRPr="00AD7D4B">
        <w:t xml:space="preserve">upplier personnel who test the VTS System should be: </w:t>
      </w:r>
    </w:p>
    <w:p w14:paraId="60CB8618" w14:textId="77777777" w:rsidR="00AD7D4B" w:rsidRPr="00090AA6" w:rsidRDefault="00AD7D4B" w:rsidP="00AD7D4B">
      <w:pPr>
        <w:pStyle w:val="Bullet1"/>
      </w:pPr>
      <w:r w:rsidRPr="00090AA6">
        <w:t>familiar with the set</w:t>
      </w:r>
      <w:r>
        <w:t>-</w:t>
      </w:r>
      <w:r w:rsidRPr="00090AA6">
        <w:t xml:space="preserve">up of the system to be tested;  </w:t>
      </w:r>
    </w:p>
    <w:p w14:paraId="7AE44173" w14:textId="77777777" w:rsidR="00AD7D4B" w:rsidRPr="00090AA6" w:rsidRDefault="00AD7D4B" w:rsidP="00AD7D4B">
      <w:pPr>
        <w:pStyle w:val="Bullet1"/>
      </w:pPr>
      <w:r w:rsidRPr="00090AA6">
        <w:t>appropriately qualified to perform the test; and</w:t>
      </w:r>
    </w:p>
    <w:p w14:paraId="1317AA14" w14:textId="24BD4FC5" w:rsidR="00AD7D4B" w:rsidRDefault="00AD7D4B" w:rsidP="00AD7D4B">
      <w:pPr>
        <w:pStyle w:val="Bullet1"/>
      </w:pPr>
      <w:proofErr w:type="gramStart"/>
      <w:r w:rsidRPr="00090AA6">
        <w:t>appropriately</w:t>
      </w:r>
      <w:proofErr w:type="gramEnd"/>
      <w:r w:rsidRPr="00090AA6">
        <w:t xml:space="preserve"> qualified to decide the direction in case of discrepancies.</w:t>
      </w:r>
      <w:r>
        <w:t xml:space="preserve"> </w:t>
      </w:r>
    </w:p>
    <w:p w14:paraId="2557DCF8" w14:textId="1FB979D0" w:rsidR="00941BA2" w:rsidRDefault="00AD7D4B" w:rsidP="00B14238">
      <w:pPr>
        <w:pStyle w:val="3"/>
        <w:suppressAutoHyphens/>
      </w:pPr>
      <w:bookmarkStart w:id="39" w:name="_Toc83236849"/>
      <w:bookmarkStart w:id="40" w:name="_Toc100320082"/>
      <w:r w:rsidRPr="00090AA6">
        <w:t>Test Procedure</w:t>
      </w:r>
      <w:bookmarkEnd w:id="39"/>
      <w:bookmarkEnd w:id="40"/>
    </w:p>
    <w:p w14:paraId="2D9EC5D4" w14:textId="77777777" w:rsidR="00AD7D4B" w:rsidRPr="00090AA6" w:rsidRDefault="00AD7D4B" w:rsidP="00AD7D4B">
      <w:pPr>
        <w:pStyle w:val="a2"/>
      </w:pPr>
      <w:r w:rsidRPr="00090AA6">
        <w:t xml:space="preserve">Test procedures should describe how to execute </w:t>
      </w:r>
      <w:r>
        <w:t xml:space="preserve">an acceptance test for a </w:t>
      </w:r>
      <w:r w:rsidRPr="00090AA6">
        <w:t>VTS System</w:t>
      </w:r>
      <w:r>
        <w:t>. The test procedure typically includes:</w:t>
      </w:r>
    </w:p>
    <w:p w14:paraId="45931B71" w14:textId="77777777" w:rsidR="00AD7D4B" w:rsidRPr="00090AA6" w:rsidRDefault="00AD7D4B" w:rsidP="00AD7D4B">
      <w:pPr>
        <w:pStyle w:val="Bullet1"/>
      </w:pPr>
      <w:r w:rsidRPr="00090AA6">
        <w:t>Scope</w:t>
      </w:r>
      <w:r>
        <w:t xml:space="preserve"> and method of testing</w:t>
      </w:r>
      <w:r w:rsidRPr="00090AA6">
        <w:t>;</w:t>
      </w:r>
    </w:p>
    <w:p w14:paraId="37908B14" w14:textId="6B6C9FF7" w:rsidR="00AD7D4B" w:rsidRDefault="00AD7D4B" w:rsidP="00AD7D4B">
      <w:pPr>
        <w:pStyle w:val="Bullet1"/>
      </w:pPr>
      <w:r>
        <w:t xml:space="preserve">Test </w:t>
      </w:r>
      <w:r w:rsidR="00D82C14">
        <w:t>s</w:t>
      </w:r>
      <w:r>
        <w:t xml:space="preserve">cript; and </w:t>
      </w:r>
    </w:p>
    <w:p w14:paraId="71784859" w14:textId="649B5502" w:rsidR="00941BA2" w:rsidRDefault="00AD7D4B" w:rsidP="00AD7D4B">
      <w:pPr>
        <w:pStyle w:val="Bullet1"/>
      </w:pPr>
      <w:r>
        <w:t xml:space="preserve">Test </w:t>
      </w:r>
      <w:r w:rsidR="00D82C14">
        <w:t>r</w:t>
      </w:r>
      <w:r>
        <w:t>eport.</w:t>
      </w:r>
    </w:p>
    <w:p w14:paraId="69AB1E9E" w14:textId="6ADE94B1" w:rsidR="00820C2C" w:rsidRDefault="00AD7D4B" w:rsidP="00CB1D11">
      <w:pPr>
        <w:pStyle w:val="4"/>
        <w:suppressAutoHyphens/>
      </w:pPr>
      <w:r w:rsidRPr="00AD7D4B">
        <w:lastRenderedPageBreak/>
        <w:t>Scope</w:t>
      </w:r>
      <w:r>
        <w:t xml:space="preserve"> and M</w:t>
      </w:r>
      <w:r w:rsidRPr="00AD7D4B">
        <w:t>ethodology</w:t>
      </w:r>
    </w:p>
    <w:p w14:paraId="2D36DC70" w14:textId="1D653EF1" w:rsidR="00AD7D4B" w:rsidRPr="00090AA6" w:rsidRDefault="00AD7D4B" w:rsidP="00AD7D4B">
      <w:pPr>
        <w:pStyle w:val="a2"/>
      </w:pPr>
      <w:r>
        <w:rPr>
          <w:rFonts w:hint="eastAsia"/>
          <w:lang w:eastAsia="ja-JP"/>
        </w:rPr>
        <w:t>T</w:t>
      </w:r>
      <w:r>
        <w:rPr>
          <w:lang w:eastAsia="ja-JP"/>
        </w:rPr>
        <w:t xml:space="preserve">he scope of acceptance testing may include one or more </w:t>
      </w:r>
      <w:r w:rsidR="00F724B7">
        <w:rPr>
          <w:lang w:eastAsia="ja-JP"/>
        </w:rPr>
        <w:t>methodologies</w:t>
      </w:r>
      <w:r>
        <w:rPr>
          <w:lang w:eastAsia="ja-JP"/>
        </w:rPr>
        <w:t xml:space="preserve">. </w:t>
      </w:r>
      <w:r w:rsidRPr="00090AA6">
        <w:t>The basic test methodologies applicable to system acceptance may include the following:</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419"/>
        <w:gridCol w:w="8205"/>
      </w:tblGrid>
      <w:tr w:rsidR="00AD7D4B" w:rsidRPr="00090AA6" w14:paraId="5199F135" w14:textId="77777777" w:rsidTr="005005A3">
        <w:tc>
          <w:tcPr>
            <w:tcW w:w="1566" w:type="dxa"/>
            <w:vAlign w:val="top"/>
          </w:tcPr>
          <w:p w14:paraId="25DA840B" w14:textId="77777777" w:rsidR="00AD7D4B" w:rsidRPr="00090AA6" w:rsidRDefault="00AD7D4B" w:rsidP="005005A3">
            <w:pPr>
              <w:pStyle w:val="a2"/>
              <w:jc w:val="left"/>
              <w:rPr>
                <w:b/>
              </w:rPr>
            </w:pPr>
            <w:r w:rsidRPr="00090AA6">
              <w:t>Inspection</w:t>
            </w:r>
          </w:p>
        </w:tc>
        <w:tc>
          <w:tcPr>
            <w:tcW w:w="419" w:type="dxa"/>
            <w:vAlign w:val="top"/>
          </w:tcPr>
          <w:p w14:paraId="4B08520B" w14:textId="77777777" w:rsidR="00AD7D4B" w:rsidRPr="00090AA6" w:rsidRDefault="00AD7D4B" w:rsidP="005005A3">
            <w:pPr>
              <w:pStyle w:val="a2"/>
              <w:jc w:val="left"/>
            </w:pPr>
            <w:r w:rsidRPr="00090AA6">
              <w:t>–</w:t>
            </w:r>
          </w:p>
        </w:tc>
        <w:tc>
          <w:tcPr>
            <w:tcW w:w="8205" w:type="dxa"/>
            <w:vAlign w:val="top"/>
          </w:tcPr>
          <w:p w14:paraId="194044BE" w14:textId="7CC23434" w:rsidR="00AD7D4B" w:rsidRPr="00090AA6" w:rsidRDefault="00AD7D4B" w:rsidP="005005A3">
            <w:pPr>
              <w:pStyle w:val="a2"/>
              <w:jc w:val="left"/>
            </w:pPr>
            <w:r w:rsidRPr="00090AA6">
              <w:t>Inspection determines acceptance by whether the system is in proper condition and right quantity involving examination and observation (e.g. paint colour, weight, physical dimensions, etc.)</w:t>
            </w:r>
            <w:r w:rsidR="00607C0B">
              <w:t>.</w:t>
            </w:r>
          </w:p>
        </w:tc>
      </w:tr>
      <w:tr w:rsidR="00AD7D4B" w:rsidRPr="00090AA6" w14:paraId="3E63B27C" w14:textId="77777777" w:rsidTr="005005A3">
        <w:tc>
          <w:tcPr>
            <w:tcW w:w="1566" w:type="dxa"/>
            <w:vAlign w:val="top"/>
          </w:tcPr>
          <w:p w14:paraId="19C76356" w14:textId="77777777" w:rsidR="00AD7D4B" w:rsidRPr="00090AA6" w:rsidRDefault="00AD7D4B" w:rsidP="005005A3">
            <w:pPr>
              <w:pStyle w:val="a2"/>
              <w:jc w:val="left"/>
              <w:rPr>
                <w:b/>
              </w:rPr>
            </w:pPr>
            <w:r w:rsidRPr="00090AA6">
              <w:t>Similarity</w:t>
            </w:r>
          </w:p>
        </w:tc>
        <w:tc>
          <w:tcPr>
            <w:tcW w:w="419" w:type="dxa"/>
            <w:vAlign w:val="top"/>
          </w:tcPr>
          <w:p w14:paraId="113A8EFF" w14:textId="77777777" w:rsidR="00AD7D4B" w:rsidRPr="00090AA6" w:rsidRDefault="00AD7D4B" w:rsidP="005005A3">
            <w:pPr>
              <w:pStyle w:val="a2"/>
              <w:jc w:val="left"/>
            </w:pPr>
            <w:r w:rsidRPr="00090AA6">
              <w:t>–</w:t>
            </w:r>
          </w:p>
        </w:tc>
        <w:tc>
          <w:tcPr>
            <w:tcW w:w="8205" w:type="dxa"/>
            <w:vAlign w:val="top"/>
          </w:tcPr>
          <w:p w14:paraId="0E8C7B52" w14:textId="77777777" w:rsidR="00AD7D4B" w:rsidRPr="00090AA6" w:rsidRDefault="00AD7D4B" w:rsidP="005005A3">
            <w:pPr>
              <w:pStyle w:val="a2"/>
              <w:jc w:val="left"/>
            </w:pPr>
            <w:r w:rsidRPr="00090AA6">
              <w:t>Similarity determines acceptance by whether the system is modified or similar to an existing accepted system. It needs to be a similar system and/or system architecture.</w:t>
            </w:r>
          </w:p>
        </w:tc>
      </w:tr>
      <w:tr w:rsidR="00AD7D4B" w:rsidRPr="00090AA6" w14:paraId="5AA921D7" w14:textId="77777777" w:rsidTr="005005A3">
        <w:tc>
          <w:tcPr>
            <w:tcW w:w="1566" w:type="dxa"/>
            <w:vAlign w:val="top"/>
          </w:tcPr>
          <w:p w14:paraId="11C313A5" w14:textId="77777777" w:rsidR="00AD7D4B" w:rsidRPr="00090AA6" w:rsidRDefault="00AD7D4B" w:rsidP="005005A3">
            <w:pPr>
              <w:pStyle w:val="a2"/>
              <w:jc w:val="left"/>
              <w:rPr>
                <w:b/>
              </w:rPr>
            </w:pPr>
            <w:r w:rsidRPr="00090AA6">
              <w:t>Analysis:</w:t>
            </w:r>
          </w:p>
        </w:tc>
        <w:tc>
          <w:tcPr>
            <w:tcW w:w="419" w:type="dxa"/>
            <w:vAlign w:val="top"/>
          </w:tcPr>
          <w:p w14:paraId="03D55732" w14:textId="77777777" w:rsidR="00AD7D4B" w:rsidRPr="00090AA6" w:rsidRDefault="00AD7D4B" w:rsidP="005005A3">
            <w:pPr>
              <w:pStyle w:val="a2"/>
              <w:jc w:val="left"/>
            </w:pPr>
            <w:r w:rsidRPr="00090AA6">
              <w:t>–</w:t>
            </w:r>
          </w:p>
        </w:tc>
        <w:tc>
          <w:tcPr>
            <w:tcW w:w="8205" w:type="dxa"/>
            <w:vAlign w:val="top"/>
          </w:tcPr>
          <w:p w14:paraId="2A7EB9C2" w14:textId="77777777" w:rsidR="00AD7D4B" w:rsidRPr="00090AA6" w:rsidRDefault="00AD7D4B" w:rsidP="005005A3">
            <w:pPr>
              <w:pStyle w:val="a2"/>
              <w:jc w:val="left"/>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r>
              <w:t xml:space="preserve"> This is specific case such as wind resistance testing of a radar antenna. </w:t>
            </w:r>
          </w:p>
        </w:tc>
      </w:tr>
      <w:tr w:rsidR="00AD7D4B" w:rsidRPr="00090AA6" w14:paraId="49D5FC69" w14:textId="77777777" w:rsidTr="005005A3">
        <w:tc>
          <w:tcPr>
            <w:tcW w:w="1566" w:type="dxa"/>
            <w:vAlign w:val="top"/>
          </w:tcPr>
          <w:p w14:paraId="25841132" w14:textId="77777777" w:rsidR="00AD7D4B" w:rsidRPr="00090AA6" w:rsidRDefault="00AD7D4B" w:rsidP="005005A3">
            <w:pPr>
              <w:pStyle w:val="a2"/>
              <w:jc w:val="left"/>
              <w:rPr>
                <w:b/>
              </w:rPr>
            </w:pPr>
            <w:r w:rsidRPr="00090AA6">
              <w:t>Demonstration</w:t>
            </w:r>
          </w:p>
        </w:tc>
        <w:tc>
          <w:tcPr>
            <w:tcW w:w="419" w:type="dxa"/>
            <w:vAlign w:val="top"/>
          </w:tcPr>
          <w:p w14:paraId="569467B4" w14:textId="77777777" w:rsidR="00AD7D4B" w:rsidRPr="00090AA6" w:rsidRDefault="00AD7D4B" w:rsidP="005005A3">
            <w:pPr>
              <w:pStyle w:val="a2"/>
              <w:jc w:val="left"/>
            </w:pPr>
            <w:r w:rsidRPr="00090AA6">
              <w:t>–</w:t>
            </w:r>
          </w:p>
        </w:tc>
        <w:tc>
          <w:tcPr>
            <w:tcW w:w="8205" w:type="dxa"/>
            <w:vAlign w:val="top"/>
          </w:tcPr>
          <w:p w14:paraId="165B5B9B" w14:textId="77777777" w:rsidR="00AD7D4B" w:rsidRPr="00090AA6" w:rsidRDefault="00AD7D4B" w:rsidP="005005A3">
            <w:pPr>
              <w:pStyle w:val="a2"/>
              <w:jc w:val="left"/>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(e.g. mean time to repair, average power consumption, etc.) or test item is a partial system of a larger system (e.g. replace or repair of system module).</w:t>
            </w:r>
          </w:p>
        </w:tc>
      </w:tr>
      <w:tr w:rsidR="00AD7D4B" w:rsidRPr="00090AA6" w14:paraId="353858F4" w14:textId="77777777" w:rsidTr="005005A3">
        <w:tc>
          <w:tcPr>
            <w:tcW w:w="1566" w:type="dxa"/>
            <w:vAlign w:val="top"/>
          </w:tcPr>
          <w:p w14:paraId="31411D57" w14:textId="77777777" w:rsidR="00AD7D4B" w:rsidRPr="00090AA6" w:rsidRDefault="00AD7D4B" w:rsidP="005005A3">
            <w:pPr>
              <w:pStyle w:val="a2"/>
              <w:jc w:val="left"/>
              <w:rPr>
                <w:b/>
              </w:rPr>
            </w:pPr>
            <w:r w:rsidRPr="00090AA6">
              <w:t>Operational Trial</w:t>
            </w:r>
          </w:p>
        </w:tc>
        <w:tc>
          <w:tcPr>
            <w:tcW w:w="419" w:type="dxa"/>
            <w:vAlign w:val="top"/>
          </w:tcPr>
          <w:p w14:paraId="2A0F5A3D" w14:textId="77777777" w:rsidR="00AD7D4B" w:rsidRPr="00090AA6" w:rsidRDefault="00AD7D4B" w:rsidP="005005A3">
            <w:pPr>
              <w:pStyle w:val="a2"/>
              <w:jc w:val="left"/>
            </w:pPr>
            <w:r w:rsidRPr="00090AA6">
              <w:t>–</w:t>
            </w:r>
          </w:p>
        </w:tc>
        <w:tc>
          <w:tcPr>
            <w:tcW w:w="8205" w:type="dxa"/>
            <w:vAlign w:val="top"/>
          </w:tcPr>
          <w:p w14:paraId="2A05A284" w14:textId="77777777" w:rsidR="00AD7D4B" w:rsidRPr="00090AA6" w:rsidRDefault="00AD7D4B" w:rsidP="005005A3">
            <w:pPr>
              <w:pStyle w:val="a2"/>
              <w:jc w:val="left"/>
            </w:pPr>
            <w:r w:rsidRPr="00090AA6">
              <w:t>Operational Trial is a period to demonstrate system performance and reliability.</w:t>
            </w:r>
          </w:p>
        </w:tc>
      </w:tr>
      <w:tr w:rsidR="00AD7D4B" w:rsidRPr="00090AA6" w14:paraId="29F8D9D9" w14:textId="77777777" w:rsidTr="005005A3">
        <w:tc>
          <w:tcPr>
            <w:tcW w:w="1566" w:type="dxa"/>
            <w:vAlign w:val="top"/>
          </w:tcPr>
          <w:p w14:paraId="4DB9488E" w14:textId="77777777" w:rsidR="00AD7D4B" w:rsidRPr="00090AA6" w:rsidRDefault="00AD7D4B" w:rsidP="005005A3">
            <w:pPr>
              <w:pStyle w:val="a2"/>
              <w:jc w:val="left"/>
              <w:rPr>
                <w:b/>
              </w:rPr>
            </w:pPr>
            <w:r w:rsidRPr="00090AA6">
              <w:t>Certification</w:t>
            </w:r>
          </w:p>
        </w:tc>
        <w:tc>
          <w:tcPr>
            <w:tcW w:w="419" w:type="dxa"/>
            <w:vAlign w:val="top"/>
          </w:tcPr>
          <w:p w14:paraId="5821471A" w14:textId="77777777" w:rsidR="00AD7D4B" w:rsidRPr="00090AA6" w:rsidRDefault="00AD7D4B" w:rsidP="005005A3">
            <w:pPr>
              <w:pStyle w:val="a2"/>
              <w:jc w:val="left"/>
            </w:pPr>
            <w:r w:rsidRPr="00090AA6">
              <w:t>–</w:t>
            </w:r>
          </w:p>
        </w:tc>
        <w:tc>
          <w:tcPr>
            <w:tcW w:w="8205" w:type="dxa"/>
            <w:vAlign w:val="top"/>
          </w:tcPr>
          <w:p w14:paraId="0FB19048" w14:textId="384F31BF" w:rsidR="00AD7D4B" w:rsidRPr="00090AA6" w:rsidRDefault="00AD7D4B" w:rsidP="005005A3">
            <w:pPr>
              <w:pStyle w:val="a2"/>
              <w:jc w:val="left"/>
            </w:pPr>
            <w:r w:rsidRPr="00090AA6">
              <w:t>Certification is a written assurance that the product can perform its assigned functions by legal or industrial standards (e.g. CE certification, UL certification)</w:t>
            </w:r>
            <w:r w:rsidR="00607C0B">
              <w:t>.</w:t>
            </w:r>
          </w:p>
        </w:tc>
      </w:tr>
    </w:tbl>
    <w:p w14:paraId="0921A174" w14:textId="4306E4C8" w:rsidR="00AD7D4B" w:rsidRDefault="00AD7D4B" w:rsidP="00AD7D4B">
      <w:pPr>
        <w:pStyle w:val="4"/>
      </w:pPr>
      <w:bookmarkStart w:id="41" w:name="_Toc63865048"/>
      <w:r>
        <w:t>Test S</w:t>
      </w:r>
      <w:r w:rsidRPr="00AD7D4B">
        <w:t>cript</w:t>
      </w:r>
      <w:bookmarkEnd w:id="41"/>
    </w:p>
    <w:p w14:paraId="0BAE16C7" w14:textId="77777777" w:rsidR="00AD7D4B" w:rsidRDefault="00AD7D4B" w:rsidP="00AD7D4B">
      <w:pPr>
        <w:pStyle w:val="a2"/>
      </w:pPr>
      <w:r w:rsidRPr="00923CC6">
        <w:t xml:space="preserve">The test script </w:t>
      </w:r>
      <w:r>
        <w:t xml:space="preserve">is the most detailed documentation of the acceptance testing within the test procedure. It is a line-by-line description of the action required </w:t>
      </w:r>
      <w:r w:rsidRPr="00923CC6">
        <w:t>t</w:t>
      </w:r>
      <w:r>
        <w:t>o</w:t>
      </w:r>
      <w:r w:rsidRPr="00923CC6">
        <w:t xml:space="preserve"> execute the acceptance tests</w:t>
      </w:r>
      <w:r>
        <w:t xml:space="preserve">. The </w:t>
      </w:r>
      <w:r>
        <w:rPr>
          <w:rFonts w:hint="eastAsia"/>
          <w:lang w:eastAsia="ja-JP"/>
        </w:rPr>
        <w:t>t</w:t>
      </w:r>
      <w:r>
        <w:rPr>
          <w:lang w:eastAsia="ja-JP"/>
        </w:rPr>
        <w:t xml:space="preserve">est </w:t>
      </w:r>
      <w:r>
        <w:t>script typically has steps that describe the planned testing in as much detail as possible and specifies the required results.</w:t>
      </w:r>
    </w:p>
    <w:p w14:paraId="498EC6FE" w14:textId="30AC89D7" w:rsidR="00AD7D4B" w:rsidRDefault="00AD7D4B" w:rsidP="00AD7D4B">
      <w:pPr>
        <w:pStyle w:val="a2"/>
        <w:suppressAutoHyphens/>
        <w:rPr>
          <w:b/>
          <w:bCs/>
        </w:rPr>
      </w:pPr>
      <w:r>
        <w:t>A test script typically includes:</w:t>
      </w:r>
    </w:p>
    <w:p w14:paraId="7508A2B1" w14:textId="20D1F6D8" w:rsidR="00AD7D4B" w:rsidRDefault="00AD7D4B" w:rsidP="00AD7D4B">
      <w:pPr>
        <w:pStyle w:val="Bullet1"/>
      </w:pPr>
      <w:r>
        <w:t>Test ID from Requirement Traceability Matrix</w:t>
      </w:r>
      <w:r w:rsidR="00D82C14">
        <w:t>;</w:t>
      </w:r>
    </w:p>
    <w:p w14:paraId="6756684B" w14:textId="77777777" w:rsidR="00AD7D4B" w:rsidRDefault="00AD7D4B" w:rsidP="00AD7D4B">
      <w:pPr>
        <w:pStyle w:val="Bullet1"/>
      </w:pPr>
      <w:r>
        <w:t>Type of tests, methodology and scenario’s;</w:t>
      </w:r>
    </w:p>
    <w:p w14:paraId="78EBF928" w14:textId="77777777" w:rsidR="00AD7D4B" w:rsidRDefault="00AD7D4B" w:rsidP="00AD7D4B">
      <w:pPr>
        <w:pStyle w:val="Bullet1"/>
      </w:pPr>
      <w:r>
        <w:t>Test conditions and environment;</w:t>
      </w:r>
    </w:p>
    <w:p w14:paraId="0FC273A9" w14:textId="77777777" w:rsidR="00AD7D4B" w:rsidRDefault="00AD7D4B" w:rsidP="00AD7D4B">
      <w:pPr>
        <w:pStyle w:val="Bullet1"/>
      </w:pPr>
      <w:r>
        <w:t>Test equipment;</w:t>
      </w:r>
    </w:p>
    <w:p w14:paraId="31DBE540" w14:textId="77777777" w:rsidR="00AD7D4B" w:rsidRDefault="00AD7D4B" w:rsidP="00AD7D4B">
      <w:pPr>
        <w:pStyle w:val="Bullet1"/>
      </w:pPr>
      <w:r>
        <w:t>A (detailed) description of the test set-up (if not described elsewhere yet);</w:t>
      </w:r>
    </w:p>
    <w:p w14:paraId="5BF68D55" w14:textId="2621575B" w:rsidR="00AD7D4B" w:rsidRDefault="00F724B7" w:rsidP="00AD7D4B">
      <w:pPr>
        <w:pStyle w:val="Bullet1"/>
      </w:pPr>
      <w:r>
        <w:rPr>
          <w:lang w:eastAsia="ja-JP"/>
        </w:rPr>
        <w:t>A d</w:t>
      </w:r>
      <w:r w:rsidR="00AD7D4B">
        <w:rPr>
          <w:lang w:eastAsia="ja-JP"/>
        </w:rPr>
        <w:t>etailed description of each test;</w:t>
      </w:r>
    </w:p>
    <w:p w14:paraId="1C98E1DA" w14:textId="77777777" w:rsidR="00AD7D4B" w:rsidRDefault="00AD7D4B" w:rsidP="00AD7D4B">
      <w:pPr>
        <w:pStyle w:val="Bullet1"/>
      </w:pPr>
      <w:r>
        <w:t>An expected outcome of the test; and</w:t>
      </w:r>
    </w:p>
    <w:p w14:paraId="079837BA" w14:textId="2B724823" w:rsidR="00AD7D4B" w:rsidRDefault="00AD7D4B" w:rsidP="00B14238">
      <w:pPr>
        <w:pStyle w:val="Bullet1"/>
      </w:pPr>
      <w:r>
        <w:t>A pass/fail indication.</w:t>
      </w:r>
    </w:p>
    <w:p w14:paraId="6C79E894" w14:textId="2777B0F9" w:rsidR="00AD7D4B" w:rsidRDefault="00D309DD" w:rsidP="00D309DD">
      <w:pPr>
        <w:pStyle w:val="4"/>
      </w:pPr>
      <w:r>
        <w:t>Test Report</w:t>
      </w:r>
    </w:p>
    <w:p w14:paraId="7DDA3420" w14:textId="4326B8D4" w:rsidR="00D309DD" w:rsidRDefault="00D309DD" w:rsidP="00CB1D11">
      <w:pPr>
        <w:pStyle w:val="a2"/>
        <w:suppressAutoHyphens/>
      </w:pPr>
      <w:r w:rsidRPr="00D309DD">
        <w:t xml:space="preserve">After each test is performed according to the Acceptance Test procedure, the </w:t>
      </w:r>
      <w:r w:rsidR="004A2714">
        <w:t>s</w:t>
      </w:r>
      <w:r w:rsidRPr="00D309DD">
        <w:t>upplier should produce a test report. The purpose of the test report is to record and have a reference on:</w:t>
      </w:r>
    </w:p>
    <w:p w14:paraId="1352A175" w14:textId="77777777" w:rsidR="00D309DD" w:rsidRPr="00FD6908" w:rsidRDefault="00D309DD" w:rsidP="00D309DD">
      <w:pPr>
        <w:pStyle w:val="Bullet1"/>
      </w:pPr>
      <w:r w:rsidRPr="00FD6908">
        <w:t>References to project name;</w:t>
      </w:r>
    </w:p>
    <w:p w14:paraId="6408D0BB" w14:textId="77777777" w:rsidR="00D309DD" w:rsidRPr="00FD6908" w:rsidRDefault="00D309DD" w:rsidP="00D309DD">
      <w:pPr>
        <w:pStyle w:val="Bullet1"/>
      </w:pPr>
      <w:r w:rsidRPr="00FD6908">
        <w:t>Test date and time;</w:t>
      </w:r>
    </w:p>
    <w:p w14:paraId="413C7DDC" w14:textId="77777777" w:rsidR="00D309DD" w:rsidRPr="00FD6908" w:rsidRDefault="00D309DD" w:rsidP="00D309DD">
      <w:pPr>
        <w:pStyle w:val="Bullet1"/>
      </w:pPr>
      <w:r w:rsidRPr="00FD6908">
        <w:lastRenderedPageBreak/>
        <w:t>Test environment (e.g. weather</w:t>
      </w:r>
      <w:r>
        <w:t xml:space="preserve"> conditions</w:t>
      </w:r>
      <w:r w:rsidRPr="00FD6908">
        <w:t>);</w:t>
      </w:r>
    </w:p>
    <w:p w14:paraId="48B5384A" w14:textId="77777777" w:rsidR="00D309DD" w:rsidRDefault="00D309DD" w:rsidP="00D309DD">
      <w:pPr>
        <w:pStyle w:val="Bullet1"/>
      </w:pPr>
      <w:r w:rsidRPr="00FD6908">
        <w:t>List of instruments and their calibration status;</w:t>
      </w:r>
    </w:p>
    <w:p w14:paraId="6B3D40C7" w14:textId="77777777" w:rsidR="00D309DD" w:rsidRPr="00FD6908" w:rsidRDefault="00D309DD" w:rsidP="00D309DD">
      <w:pPr>
        <w:pStyle w:val="Bullet1"/>
      </w:pPr>
      <w:r w:rsidRPr="00FD6908">
        <w:t>Tested requirement(s);</w:t>
      </w:r>
    </w:p>
    <w:p w14:paraId="27EB0097" w14:textId="77777777" w:rsidR="00D309DD" w:rsidRPr="00FD6908" w:rsidRDefault="00D309DD" w:rsidP="00D309DD">
      <w:pPr>
        <w:pStyle w:val="Bullet1"/>
      </w:pPr>
      <w:r w:rsidRPr="00FD6908">
        <w:t>Test outcome (e.g. Pass/fail</w:t>
      </w:r>
      <w:r>
        <w:t>, measurement result, log file</w:t>
      </w:r>
      <w:r w:rsidRPr="00FD6908">
        <w:t>);</w:t>
      </w:r>
    </w:p>
    <w:p w14:paraId="7D8262B7" w14:textId="77777777" w:rsidR="00D309DD" w:rsidRPr="00FD6908" w:rsidRDefault="00D309DD" w:rsidP="00D309DD">
      <w:pPr>
        <w:pStyle w:val="Bullet1"/>
      </w:pPr>
      <w:r w:rsidRPr="00FD6908">
        <w:t>List of items to be tested</w:t>
      </w:r>
      <w:r>
        <w:t xml:space="preserve"> (including </w:t>
      </w:r>
      <w:r w:rsidRPr="00FD6908">
        <w:t>software revisions</w:t>
      </w:r>
      <w:r>
        <w:t xml:space="preserve"> and</w:t>
      </w:r>
      <w:r w:rsidRPr="00FD6908">
        <w:t xml:space="preserve"> hardware</w:t>
      </w:r>
      <w:r>
        <w:t xml:space="preserve"> </w:t>
      </w:r>
      <w:r w:rsidRPr="00FD6908">
        <w:t>serial numbers</w:t>
      </w:r>
      <w:r>
        <w:t>)</w:t>
      </w:r>
      <w:r w:rsidRPr="00FD6908">
        <w:t>;</w:t>
      </w:r>
    </w:p>
    <w:p w14:paraId="0E11F9B9" w14:textId="1F9D6639" w:rsidR="00D309DD" w:rsidRDefault="00D309DD" w:rsidP="00D309DD">
      <w:pPr>
        <w:pStyle w:val="Bullet1"/>
      </w:pPr>
      <w:r>
        <w:t>R</w:t>
      </w:r>
      <w:r w:rsidRPr="00FD6908">
        <w:t xml:space="preserve">emarks </w:t>
      </w:r>
      <w:r>
        <w:t xml:space="preserve">and </w:t>
      </w:r>
      <w:r w:rsidR="00607C0B">
        <w:t>r</w:t>
      </w:r>
      <w:r w:rsidRPr="00FD6908">
        <w:t>eport of discrepancies</w:t>
      </w:r>
      <w:r>
        <w:t xml:space="preserve"> </w:t>
      </w:r>
      <w:r w:rsidRPr="00FD6908">
        <w:t>if applicable</w:t>
      </w:r>
      <w:r>
        <w:t>; and</w:t>
      </w:r>
    </w:p>
    <w:p w14:paraId="4F89A352" w14:textId="63EE7600" w:rsidR="00D309DD" w:rsidRDefault="00D309DD" w:rsidP="00B14238">
      <w:pPr>
        <w:pStyle w:val="Bullet1"/>
      </w:pPr>
      <w:r w:rsidRPr="00FD6908">
        <w:t xml:space="preserve">Person(s) who performed/witnessed the test and </w:t>
      </w:r>
      <w:r w:rsidR="00607C0B">
        <w:t>s</w:t>
      </w:r>
      <w:r>
        <w:t>ignatories.</w:t>
      </w:r>
    </w:p>
    <w:p w14:paraId="733E6D8B" w14:textId="77777777" w:rsidR="00854BCE" w:rsidRPr="00F55AD7" w:rsidRDefault="00646AFD" w:rsidP="00CB1D11">
      <w:pPr>
        <w:pStyle w:val="1"/>
        <w:suppressAutoHyphens/>
        <w:rPr>
          <w:caps w:val="0"/>
        </w:rPr>
      </w:pPr>
      <w:bookmarkStart w:id="42" w:name="_Toc100320083"/>
      <w:r w:rsidRPr="00F55AD7">
        <w:rPr>
          <w:caps w:val="0"/>
        </w:rPr>
        <w:t>DEFINITIONS</w:t>
      </w:r>
      <w:bookmarkEnd w:id="42"/>
    </w:p>
    <w:p w14:paraId="3CFD6FF2" w14:textId="5CD8D672" w:rsidR="00646AFD" w:rsidRDefault="00646AFD" w:rsidP="00CB1D11">
      <w:pPr>
        <w:pStyle w:val="Heading1separationline"/>
        <w:suppressAutoHyphens/>
        <w:rPr>
          <w:ins w:id="43" w:author="Sundklev Monica" w:date="2022-04-07T12:17:00Z"/>
        </w:rPr>
      </w:pPr>
    </w:p>
    <w:p w14:paraId="05A7CE00" w14:textId="07C89300" w:rsidR="004A2714" w:rsidRPr="004A2714" w:rsidRDefault="004A2714" w:rsidP="005005A3">
      <w:pPr>
        <w:pStyle w:val="a2"/>
      </w:pPr>
      <w:r>
        <w:t>The following definitions are new and will be included in the IALA Dictionary.</w:t>
      </w:r>
    </w:p>
    <w:tbl>
      <w:tblPr>
        <w:tblStyle w:val="ac"/>
        <w:tblW w:w="10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326"/>
        <w:gridCol w:w="8076"/>
      </w:tblGrid>
      <w:tr w:rsidR="005E3364" w:rsidRPr="005E3364" w14:paraId="6B133D29" w14:textId="77777777" w:rsidTr="00FF7FDE">
        <w:trPr>
          <w:trHeight w:val="366"/>
        </w:trPr>
        <w:tc>
          <w:tcPr>
            <w:tcW w:w="1701" w:type="dxa"/>
            <w:vAlign w:val="top"/>
          </w:tcPr>
          <w:p w14:paraId="50E3FFA9" w14:textId="77777777" w:rsidR="005E3364" w:rsidRPr="005E3364" w:rsidRDefault="005E3364" w:rsidP="005005A3">
            <w:pPr>
              <w:pStyle w:val="a2"/>
              <w:suppressAutoHyphens/>
              <w:jc w:val="left"/>
              <w:rPr>
                <w:b/>
              </w:rPr>
            </w:pPr>
            <w:bookmarkStart w:id="44" w:name="_Hlk59209504"/>
            <w:r w:rsidRPr="005E3364">
              <w:rPr>
                <w:b/>
              </w:rPr>
              <w:t>Supplier</w:t>
            </w:r>
          </w:p>
        </w:tc>
        <w:tc>
          <w:tcPr>
            <w:tcW w:w="284" w:type="dxa"/>
            <w:vAlign w:val="top"/>
          </w:tcPr>
          <w:p w14:paraId="55D3E13E" w14:textId="77777777" w:rsidR="005E3364" w:rsidRPr="005E3364" w:rsidRDefault="005E3364" w:rsidP="005005A3">
            <w:pPr>
              <w:pStyle w:val="a2"/>
              <w:suppressAutoHyphens/>
              <w:jc w:val="left"/>
            </w:pPr>
            <w:r w:rsidRPr="005E3364">
              <w:t>–</w:t>
            </w:r>
          </w:p>
        </w:tc>
        <w:tc>
          <w:tcPr>
            <w:tcW w:w="8115" w:type="dxa"/>
            <w:vAlign w:val="top"/>
          </w:tcPr>
          <w:p w14:paraId="3C74E21D" w14:textId="77777777" w:rsidR="005E3364" w:rsidRPr="005E3364" w:rsidRDefault="005E3364" w:rsidP="005005A3">
            <w:pPr>
              <w:pStyle w:val="a2"/>
              <w:suppressAutoHyphens/>
              <w:jc w:val="left"/>
            </w:pPr>
            <w:r w:rsidRPr="005E3364">
              <w:t>The organisation providing a VTS System or VTS Equipment.</w:t>
            </w:r>
          </w:p>
        </w:tc>
      </w:tr>
      <w:tr w:rsidR="005E3364" w:rsidRPr="005E3364" w14:paraId="378BEB0F" w14:textId="77777777" w:rsidTr="00FF7FDE">
        <w:trPr>
          <w:trHeight w:val="875"/>
        </w:trPr>
        <w:tc>
          <w:tcPr>
            <w:tcW w:w="1701" w:type="dxa"/>
            <w:vAlign w:val="top"/>
          </w:tcPr>
          <w:p w14:paraId="5C1E4ACC" w14:textId="77777777" w:rsidR="005E3364" w:rsidRPr="005E3364" w:rsidRDefault="005E3364" w:rsidP="005005A3">
            <w:pPr>
              <w:pStyle w:val="a2"/>
              <w:suppressAutoHyphens/>
              <w:jc w:val="left"/>
              <w:rPr>
                <w:b/>
              </w:rPr>
            </w:pPr>
            <w:r w:rsidRPr="005E3364">
              <w:rPr>
                <w:b/>
              </w:rPr>
              <w:t>System</w:t>
            </w:r>
          </w:p>
        </w:tc>
        <w:tc>
          <w:tcPr>
            <w:tcW w:w="284" w:type="dxa"/>
            <w:vAlign w:val="top"/>
          </w:tcPr>
          <w:p w14:paraId="11286C86" w14:textId="77777777" w:rsidR="005E3364" w:rsidRPr="005E3364" w:rsidRDefault="005E3364" w:rsidP="005005A3">
            <w:pPr>
              <w:pStyle w:val="a2"/>
              <w:suppressAutoHyphens/>
              <w:jc w:val="left"/>
            </w:pPr>
            <w:r w:rsidRPr="005E3364">
              <w:t>–</w:t>
            </w:r>
          </w:p>
        </w:tc>
        <w:tc>
          <w:tcPr>
            <w:tcW w:w="8115" w:type="dxa"/>
            <w:vAlign w:val="top"/>
          </w:tcPr>
          <w:p w14:paraId="56D8002F" w14:textId="3B345D12" w:rsidR="005E3364" w:rsidRPr="005E3364" w:rsidRDefault="005E3364" w:rsidP="00F90A08">
            <w:pPr>
              <w:pStyle w:val="a2"/>
              <w:suppressAutoHyphens/>
              <w:jc w:val="left"/>
            </w:pPr>
            <w:r w:rsidRPr="005E3364">
              <w:t>A system is an arrangement of parts or elements that together exhibit behaviour or meaning that the individual constituents d</w:t>
            </w:r>
            <w:r w:rsidR="00F90A08">
              <w:t>o not</w:t>
            </w:r>
            <w:r w:rsidR="00CA1586">
              <w:t xml:space="preserve"> </w:t>
            </w:r>
            <w:r w:rsidR="007817C0">
              <w:t>(</w:t>
            </w:r>
            <w:r w:rsidR="00E557B3">
              <w:t xml:space="preserve">as defined in </w:t>
            </w:r>
            <w:r w:rsidR="00CA1586">
              <w:rPr>
                <w:rFonts w:hint="eastAsia"/>
                <w:lang w:eastAsia="ja-JP"/>
              </w:rPr>
              <w:t>[</w:t>
            </w:r>
            <w:r w:rsidR="000D16FA">
              <w:rPr>
                <w:lang w:eastAsia="ja-JP"/>
              </w:rPr>
              <w:t>4</w:t>
            </w:r>
            <w:r w:rsidR="00CA1586">
              <w:rPr>
                <w:rFonts w:hint="eastAsia"/>
                <w:lang w:eastAsia="ja-JP"/>
              </w:rPr>
              <w:t>]</w:t>
            </w:r>
            <w:r w:rsidR="007817C0">
              <w:rPr>
                <w:lang w:eastAsia="ja-JP"/>
              </w:rPr>
              <w:t>)</w:t>
            </w:r>
            <w:r w:rsidRPr="005E3364">
              <w:t xml:space="preserve">. This can be a group of items or devices working together. </w:t>
            </w:r>
          </w:p>
        </w:tc>
      </w:tr>
      <w:tr w:rsidR="005E3364" w:rsidRPr="005E3364" w14:paraId="646953FE" w14:textId="77777777" w:rsidTr="00FF7FDE">
        <w:trPr>
          <w:trHeight w:val="606"/>
        </w:trPr>
        <w:tc>
          <w:tcPr>
            <w:tcW w:w="1701" w:type="dxa"/>
            <w:vAlign w:val="top"/>
          </w:tcPr>
          <w:p w14:paraId="0DC56C14" w14:textId="77777777" w:rsidR="005E3364" w:rsidRPr="005E3364" w:rsidRDefault="005E3364" w:rsidP="005005A3">
            <w:pPr>
              <w:pStyle w:val="a2"/>
              <w:suppressAutoHyphens/>
              <w:jc w:val="left"/>
              <w:rPr>
                <w:b/>
              </w:rPr>
            </w:pPr>
            <w:r w:rsidRPr="005E3364">
              <w:rPr>
                <w:b/>
              </w:rPr>
              <w:t>Test Procedure</w:t>
            </w:r>
          </w:p>
        </w:tc>
        <w:tc>
          <w:tcPr>
            <w:tcW w:w="284" w:type="dxa"/>
            <w:vAlign w:val="top"/>
          </w:tcPr>
          <w:p w14:paraId="69CFF5A2" w14:textId="77777777" w:rsidR="005E3364" w:rsidRPr="005E3364" w:rsidRDefault="005E3364" w:rsidP="005005A3">
            <w:pPr>
              <w:pStyle w:val="a2"/>
              <w:suppressAutoHyphens/>
              <w:jc w:val="left"/>
            </w:pPr>
            <w:r w:rsidRPr="005E3364">
              <w:t>–</w:t>
            </w:r>
          </w:p>
        </w:tc>
        <w:tc>
          <w:tcPr>
            <w:tcW w:w="8115" w:type="dxa"/>
            <w:vAlign w:val="top"/>
          </w:tcPr>
          <w:p w14:paraId="6A0F34CC" w14:textId="77777777" w:rsidR="005E3364" w:rsidRPr="005E3364" w:rsidRDefault="005E3364" w:rsidP="005005A3">
            <w:pPr>
              <w:pStyle w:val="a2"/>
              <w:suppressAutoHyphens/>
              <w:jc w:val="left"/>
            </w:pPr>
            <w:r w:rsidRPr="005E3364">
              <w:t>A (detailed) sequence of steps to be executed to demonstrate compliance to a requirement.</w:t>
            </w:r>
          </w:p>
        </w:tc>
      </w:tr>
      <w:tr w:rsidR="005E3364" w:rsidRPr="005E3364" w14:paraId="1F46C703" w14:textId="77777777" w:rsidTr="00FF7FDE">
        <w:trPr>
          <w:trHeight w:val="875"/>
        </w:trPr>
        <w:tc>
          <w:tcPr>
            <w:tcW w:w="1701" w:type="dxa"/>
            <w:vAlign w:val="top"/>
            <w:hideMark/>
          </w:tcPr>
          <w:p w14:paraId="37C827F7" w14:textId="77777777" w:rsidR="005E3364" w:rsidRPr="005E3364" w:rsidRDefault="005E3364" w:rsidP="005005A3">
            <w:pPr>
              <w:pStyle w:val="a2"/>
              <w:suppressAutoHyphens/>
              <w:jc w:val="left"/>
              <w:rPr>
                <w:b/>
              </w:rPr>
            </w:pPr>
            <w:r w:rsidRPr="005E3364">
              <w:rPr>
                <w:b/>
              </w:rPr>
              <w:t>VTS System</w:t>
            </w:r>
          </w:p>
        </w:tc>
        <w:tc>
          <w:tcPr>
            <w:tcW w:w="284" w:type="dxa"/>
            <w:vAlign w:val="top"/>
            <w:hideMark/>
          </w:tcPr>
          <w:p w14:paraId="14B20FC4" w14:textId="77777777" w:rsidR="005E3364" w:rsidRPr="005E3364" w:rsidRDefault="005E3364" w:rsidP="005005A3">
            <w:pPr>
              <w:pStyle w:val="a2"/>
              <w:suppressAutoHyphens/>
              <w:jc w:val="left"/>
            </w:pPr>
            <w:r w:rsidRPr="005E3364">
              <w:t>–</w:t>
            </w:r>
          </w:p>
        </w:tc>
        <w:tc>
          <w:tcPr>
            <w:tcW w:w="8115" w:type="dxa"/>
            <w:vAlign w:val="top"/>
            <w:hideMark/>
          </w:tcPr>
          <w:p w14:paraId="0E138E4D" w14:textId="0903653E" w:rsidR="005E3364" w:rsidRPr="005E3364" w:rsidRDefault="005E3364" w:rsidP="005005A3">
            <w:pPr>
              <w:pStyle w:val="a2"/>
              <w:suppressAutoHyphens/>
              <w:jc w:val="left"/>
            </w:pPr>
            <w:proofErr w:type="gramStart"/>
            <w:r w:rsidRPr="005E3364">
              <w:t>within</w:t>
            </w:r>
            <w:proofErr w:type="gramEnd"/>
            <w:r>
              <w:rPr>
                <w:lang w:eastAsia="ja-JP"/>
              </w:rPr>
              <w:t xml:space="preserve"> </w:t>
            </w:r>
            <w:r w:rsidRPr="005E3364">
              <w:t>the G1111 guidelines, the VTS System is the VTS software, hardware, communications and sensors.  This excludes personnel and procedures.</w:t>
            </w:r>
          </w:p>
        </w:tc>
      </w:tr>
      <w:tr w:rsidR="005E3364" w:rsidRPr="005E3364" w14:paraId="4BD16D34" w14:textId="77777777" w:rsidTr="00FF7FDE">
        <w:trPr>
          <w:trHeight w:val="875"/>
        </w:trPr>
        <w:tc>
          <w:tcPr>
            <w:tcW w:w="1701" w:type="dxa"/>
            <w:vAlign w:val="top"/>
          </w:tcPr>
          <w:p w14:paraId="794D89EA" w14:textId="77777777" w:rsidR="005E3364" w:rsidRPr="005E3364" w:rsidRDefault="005E3364" w:rsidP="005005A3">
            <w:pPr>
              <w:pStyle w:val="a2"/>
              <w:suppressAutoHyphens/>
              <w:jc w:val="left"/>
              <w:rPr>
                <w:b/>
              </w:rPr>
            </w:pPr>
            <w:r w:rsidRPr="005E3364">
              <w:rPr>
                <w:b/>
              </w:rPr>
              <w:t>VTS Equipment</w:t>
            </w:r>
          </w:p>
        </w:tc>
        <w:tc>
          <w:tcPr>
            <w:tcW w:w="284" w:type="dxa"/>
            <w:vAlign w:val="top"/>
          </w:tcPr>
          <w:p w14:paraId="2EB0CF51" w14:textId="77777777" w:rsidR="005E3364" w:rsidRPr="005E3364" w:rsidRDefault="005E3364" w:rsidP="005005A3">
            <w:pPr>
              <w:pStyle w:val="a2"/>
              <w:suppressAutoHyphens/>
              <w:jc w:val="left"/>
            </w:pPr>
            <w:r w:rsidRPr="005E3364">
              <w:t>–</w:t>
            </w:r>
          </w:p>
        </w:tc>
        <w:tc>
          <w:tcPr>
            <w:tcW w:w="8115" w:type="dxa"/>
            <w:vAlign w:val="top"/>
          </w:tcPr>
          <w:p w14:paraId="500E3343" w14:textId="3BFBBD36" w:rsidR="005E3364" w:rsidRPr="005E3364" w:rsidRDefault="005E3364" w:rsidP="005005A3">
            <w:pPr>
              <w:pStyle w:val="a2"/>
              <w:jc w:val="left"/>
            </w:pPr>
            <w:proofErr w:type="gramStart"/>
            <w:r>
              <w:t>within</w:t>
            </w:r>
            <w:proofErr w:type="gramEnd"/>
            <w:r>
              <w:t xml:space="preserve"> the G1111 guidelines, VTS Equipment refers to the individual items of software, hardware, communications and sensors, which make up the VTS System.</w:t>
            </w:r>
          </w:p>
        </w:tc>
      </w:tr>
    </w:tbl>
    <w:p w14:paraId="36148B36" w14:textId="4A9B310E" w:rsidR="005069AA" w:rsidRDefault="005069AA" w:rsidP="005069AA">
      <w:pPr>
        <w:pStyle w:val="a2"/>
        <w:keepNext/>
        <w:keepLines/>
      </w:pPr>
      <w:bookmarkStart w:id="45" w:name="_Hlk59202516"/>
      <w:bookmarkEnd w:id="44"/>
      <w:r>
        <w:t xml:space="preserve">Other definitions of terms used in this Guideline can be found in the International Dictionary of </w:t>
      </w:r>
      <w:r w:rsidRPr="00FF7FDE">
        <w:rPr>
          <w:i/>
        </w:rPr>
        <w:t>Marine Aids to Navigation</w:t>
      </w:r>
      <w:r>
        <w:t xml:space="preserve"> (IALA Dictionary) at http://www.iala-aism.org/wiki/dictionary and were checked as correct at the time of going to print. Where conflict arises, the IALA Dictionary should be considered as the authoritative source of definitions used in IALA documents.</w:t>
      </w:r>
    </w:p>
    <w:p w14:paraId="169D1E03" w14:textId="5CA80D56" w:rsidR="00AD12E6" w:rsidRDefault="00AD12E6" w:rsidP="00CB1D11">
      <w:pPr>
        <w:pStyle w:val="1"/>
        <w:keepLines w:val="0"/>
        <w:suppressAutoHyphens/>
      </w:pPr>
      <w:bookmarkStart w:id="46" w:name="_Toc100320084"/>
      <w:r>
        <w:t>abbreviations</w:t>
      </w:r>
      <w:bookmarkEnd w:id="46"/>
    </w:p>
    <w:p w14:paraId="24950812" w14:textId="77777777" w:rsidR="00AD12E6" w:rsidRDefault="00AD12E6" w:rsidP="00CB1D11">
      <w:pPr>
        <w:pStyle w:val="Heading1separationline"/>
        <w:keepNext/>
        <w:suppressAutoHyphens/>
      </w:pPr>
    </w:p>
    <w:tbl>
      <w:tblPr>
        <w:tblStyle w:val="22"/>
        <w:tblW w:w="0" w:type="auto"/>
        <w:tblBorders>
          <w:top w:val="none" w:sz="0" w:space="0" w:color="auto"/>
          <w:bottom w:val="none" w:sz="0" w:space="0" w:color="auto"/>
          <w:insideH w:val="none" w:sz="0" w:space="0" w:color="auto"/>
          <w:insideV w:val="none" w:sz="0" w:space="0" w:color="auto"/>
        </w:tblBorders>
        <w:tblLook w:val="0600" w:firstRow="0" w:lastRow="0" w:firstColumn="0" w:lastColumn="0" w:noHBand="1" w:noVBand="1"/>
      </w:tblPr>
      <w:tblGrid>
        <w:gridCol w:w="993"/>
        <w:gridCol w:w="9212"/>
      </w:tblGrid>
      <w:tr w:rsidR="00336539" w:rsidRPr="00336539" w14:paraId="07D054AA" w14:textId="77777777" w:rsidTr="00FF74B5">
        <w:tc>
          <w:tcPr>
            <w:tcW w:w="993" w:type="dxa"/>
            <w:vAlign w:val="center"/>
          </w:tcPr>
          <w:bookmarkEnd w:id="45"/>
          <w:p w14:paraId="5E517CDD" w14:textId="77777777" w:rsidR="00336539" w:rsidRPr="00336539" w:rsidRDefault="00336539" w:rsidP="00336539">
            <w:pPr>
              <w:pStyle w:val="a2"/>
              <w:jc w:val="left"/>
            </w:pPr>
            <w:r w:rsidRPr="00336539">
              <w:t>AIS</w:t>
            </w:r>
          </w:p>
        </w:tc>
        <w:tc>
          <w:tcPr>
            <w:tcW w:w="9212" w:type="dxa"/>
            <w:vAlign w:val="center"/>
          </w:tcPr>
          <w:p w14:paraId="7730022C" w14:textId="77777777" w:rsidR="00336539" w:rsidRPr="00336539" w:rsidRDefault="00336539" w:rsidP="00336539">
            <w:pPr>
              <w:pStyle w:val="a2"/>
              <w:jc w:val="left"/>
            </w:pPr>
            <w:r w:rsidRPr="00336539">
              <w:t>Automatic Identification System</w:t>
            </w:r>
          </w:p>
        </w:tc>
      </w:tr>
      <w:tr w:rsidR="00AF5760" w:rsidRPr="00336539" w14:paraId="68FD1598" w14:textId="77777777" w:rsidTr="00FF74B5">
        <w:tc>
          <w:tcPr>
            <w:tcW w:w="993" w:type="dxa"/>
            <w:vAlign w:val="center"/>
          </w:tcPr>
          <w:p w14:paraId="6E618BBA" w14:textId="039B1D97" w:rsidR="00AF5760" w:rsidRPr="00336539" w:rsidRDefault="00AF5760" w:rsidP="00336539">
            <w:pPr>
              <w:pStyle w:val="a2"/>
              <w:jc w:val="left"/>
              <w:rPr>
                <w:lang w:eastAsia="ja-JP"/>
              </w:rPr>
            </w:pPr>
            <w:r>
              <w:rPr>
                <w:rFonts w:hint="eastAsia"/>
                <w:lang w:eastAsia="ja-JP"/>
              </w:rPr>
              <w:t>F</w:t>
            </w:r>
            <w:r>
              <w:rPr>
                <w:lang w:eastAsia="ja-JP"/>
              </w:rPr>
              <w:t>AT</w:t>
            </w:r>
          </w:p>
        </w:tc>
        <w:tc>
          <w:tcPr>
            <w:tcW w:w="9212" w:type="dxa"/>
            <w:vAlign w:val="center"/>
          </w:tcPr>
          <w:p w14:paraId="2F3A41DA" w14:textId="1AFDB46B" w:rsidR="00AF5760" w:rsidRPr="00336539" w:rsidRDefault="00AF5760" w:rsidP="00336539">
            <w:pPr>
              <w:pStyle w:val="a2"/>
              <w:jc w:val="left"/>
            </w:pPr>
            <w:r w:rsidRPr="001E049E">
              <w:t>Factory Acceptance Test</w:t>
            </w:r>
          </w:p>
        </w:tc>
      </w:tr>
      <w:tr w:rsidR="00336539" w:rsidRPr="00336539" w14:paraId="27DAAD3B" w14:textId="77777777" w:rsidTr="00FF74B5">
        <w:tc>
          <w:tcPr>
            <w:tcW w:w="993" w:type="dxa"/>
            <w:vAlign w:val="center"/>
          </w:tcPr>
          <w:p w14:paraId="5E4CA8D7" w14:textId="77777777" w:rsidR="00336539" w:rsidRPr="00336539" w:rsidRDefault="00336539" w:rsidP="00336539">
            <w:pPr>
              <w:pStyle w:val="a2"/>
              <w:jc w:val="left"/>
            </w:pPr>
            <w:r w:rsidRPr="00336539">
              <w:t>IALA</w:t>
            </w:r>
          </w:p>
        </w:tc>
        <w:tc>
          <w:tcPr>
            <w:tcW w:w="9212" w:type="dxa"/>
            <w:vAlign w:val="center"/>
          </w:tcPr>
          <w:p w14:paraId="3DF62AF4" w14:textId="77777777" w:rsidR="00336539" w:rsidRPr="00336539" w:rsidRDefault="00336539" w:rsidP="00336539">
            <w:pPr>
              <w:pStyle w:val="a2"/>
              <w:jc w:val="left"/>
            </w:pPr>
            <w:r w:rsidRPr="00336539">
              <w:t>International Association of Marine Aids to Navigation and Lighthouse Authorities </w:t>
            </w:r>
          </w:p>
        </w:tc>
      </w:tr>
      <w:tr w:rsidR="00336539" w:rsidRPr="00336539" w14:paraId="07953C97" w14:textId="77777777" w:rsidTr="00FF74B5">
        <w:tc>
          <w:tcPr>
            <w:tcW w:w="993" w:type="dxa"/>
            <w:vAlign w:val="center"/>
          </w:tcPr>
          <w:p w14:paraId="3C6905F5" w14:textId="5A047E21" w:rsidR="00336539" w:rsidRPr="00336539" w:rsidRDefault="00336539" w:rsidP="00336539">
            <w:pPr>
              <w:pStyle w:val="a2"/>
              <w:jc w:val="left"/>
            </w:pPr>
            <w:r w:rsidRPr="00336539">
              <w:t>ISO</w:t>
            </w:r>
          </w:p>
        </w:tc>
        <w:tc>
          <w:tcPr>
            <w:tcW w:w="9212" w:type="dxa"/>
            <w:vAlign w:val="center"/>
          </w:tcPr>
          <w:p w14:paraId="241653B0" w14:textId="51C9E257" w:rsidR="00336539" w:rsidRPr="00336539" w:rsidRDefault="00336539" w:rsidP="00B14238">
            <w:pPr>
              <w:pStyle w:val="a2"/>
              <w:jc w:val="left"/>
            </w:pPr>
            <w:r w:rsidRPr="00336539">
              <w:t>International Organization</w:t>
            </w:r>
            <w:r w:rsidR="00B14238">
              <w:t xml:space="preserve"> </w:t>
            </w:r>
            <w:r w:rsidR="00B14238" w:rsidRPr="00B14238">
              <w:t>for Standardization</w:t>
            </w:r>
          </w:p>
        </w:tc>
      </w:tr>
      <w:tr w:rsidR="00336539" w:rsidRPr="00336539" w14:paraId="0EBD458E" w14:textId="77777777" w:rsidTr="00FF74B5">
        <w:tc>
          <w:tcPr>
            <w:tcW w:w="993" w:type="dxa"/>
            <w:vAlign w:val="center"/>
          </w:tcPr>
          <w:p w14:paraId="0342226F" w14:textId="77777777" w:rsidR="00336539" w:rsidRPr="00336539" w:rsidRDefault="00336539" w:rsidP="00336539">
            <w:pPr>
              <w:pStyle w:val="a2"/>
              <w:jc w:val="left"/>
            </w:pPr>
            <w:r w:rsidRPr="00336539">
              <w:t>RADAR</w:t>
            </w:r>
          </w:p>
        </w:tc>
        <w:tc>
          <w:tcPr>
            <w:tcW w:w="9212" w:type="dxa"/>
            <w:vAlign w:val="center"/>
          </w:tcPr>
          <w:p w14:paraId="1B2FAAEF" w14:textId="70CAC1C0" w:rsidR="00336539" w:rsidRPr="00336539" w:rsidRDefault="00336539" w:rsidP="00336539">
            <w:pPr>
              <w:pStyle w:val="a2"/>
              <w:jc w:val="left"/>
            </w:pPr>
            <w:r w:rsidRPr="00336539">
              <w:t>Radio Detection and Ranging</w:t>
            </w:r>
          </w:p>
        </w:tc>
      </w:tr>
      <w:tr w:rsidR="00336539" w:rsidRPr="00336539" w14:paraId="29B89D83" w14:textId="77777777" w:rsidTr="00FF74B5">
        <w:tc>
          <w:tcPr>
            <w:tcW w:w="993" w:type="dxa"/>
            <w:vAlign w:val="center"/>
          </w:tcPr>
          <w:p w14:paraId="0E2221F2" w14:textId="77777777" w:rsidR="00336539" w:rsidRPr="00336539" w:rsidRDefault="00336539" w:rsidP="00336539">
            <w:pPr>
              <w:pStyle w:val="a2"/>
              <w:jc w:val="left"/>
            </w:pPr>
            <w:r w:rsidRPr="00336539">
              <w:t>VDES</w:t>
            </w:r>
          </w:p>
        </w:tc>
        <w:tc>
          <w:tcPr>
            <w:tcW w:w="9212" w:type="dxa"/>
            <w:vAlign w:val="center"/>
          </w:tcPr>
          <w:p w14:paraId="4E7CEDB8" w14:textId="77777777" w:rsidR="00336539" w:rsidRPr="00336539" w:rsidRDefault="00336539" w:rsidP="00336539">
            <w:pPr>
              <w:pStyle w:val="a2"/>
              <w:jc w:val="left"/>
            </w:pPr>
            <w:r w:rsidRPr="00336539">
              <w:t>VHF Data Exchange System</w:t>
            </w:r>
          </w:p>
        </w:tc>
      </w:tr>
      <w:tr w:rsidR="00336539" w:rsidRPr="00336539" w14:paraId="4B41307F" w14:textId="77777777" w:rsidTr="00FF74B5">
        <w:tc>
          <w:tcPr>
            <w:tcW w:w="993" w:type="dxa"/>
            <w:vAlign w:val="center"/>
          </w:tcPr>
          <w:p w14:paraId="2A7F731F" w14:textId="77777777" w:rsidR="00336539" w:rsidRPr="00336539" w:rsidRDefault="00336539" w:rsidP="00336539">
            <w:pPr>
              <w:pStyle w:val="a2"/>
              <w:jc w:val="left"/>
            </w:pPr>
            <w:r w:rsidRPr="00336539">
              <w:t>VHF</w:t>
            </w:r>
          </w:p>
        </w:tc>
        <w:tc>
          <w:tcPr>
            <w:tcW w:w="9212" w:type="dxa"/>
            <w:vAlign w:val="center"/>
          </w:tcPr>
          <w:p w14:paraId="76703F81" w14:textId="77777777" w:rsidR="00336539" w:rsidRPr="00336539" w:rsidRDefault="00336539" w:rsidP="00336539">
            <w:pPr>
              <w:pStyle w:val="a2"/>
              <w:jc w:val="left"/>
            </w:pPr>
            <w:r w:rsidRPr="00336539">
              <w:t>Very High Frequency </w:t>
            </w:r>
          </w:p>
        </w:tc>
      </w:tr>
      <w:tr w:rsidR="00336539" w:rsidRPr="00336539" w14:paraId="53B4CB3C" w14:textId="77777777" w:rsidTr="00FF74B5">
        <w:tc>
          <w:tcPr>
            <w:tcW w:w="993" w:type="dxa"/>
            <w:vAlign w:val="center"/>
          </w:tcPr>
          <w:p w14:paraId="1EEE6310" w14:textId="77777777" w:rsidR="00336539" w:rsidRPr="00336539" w:rsidRDefault="00336539" w:rsidP="00336539">
            <w:pPr>
              <w:pStyle w:val="a2"/>
              <w:jc w:val="left"/>
            </w:pPr>
            <w:r w:rsidRPr="00336539">
              <w:t>VTS</w:t>
            </w:r>
          </w:p>
        </w:tc>
        <w:tc>
          <w:tcPr>
            <w:tcW w:w="9212" w:type="dxa"/>
            <w:vAlign w:val="center"/>
          </w:tcPr>
          <w:p w14:paraId="3A5B1802" w14:textId="4B253B68" w:rsidR="00336539" w:rsidRPr="00336539" w:rsidRDefault="00B14238" w:rsidP="00B14238">
            <w:pPr>
              <w:pStyle w:val="a2"/>
              <w:jc w:val="left"/>
            </w:pPr>
            <w:r>
              <w:t xml:space="preserve">Vessel Traffic Service or </w:t>
            </w:r>
            <w:r w:rsidR="00336539" w:rsidRPr="00336539">
              <w:t>Vessel Traffic Services </w:t>
            </w:r>
            <w:r>
              <w:t>(dependent on context)</w:t>
            </w:r>
          </w:p>
        </w:tc>
      </w:tr>
    </w:tbl>
    <w:p w14:paraId="142964DC" w14:textId="749CA1A5" w:rsidR="00224DAB" w:rsidRPr="00224DAB" w:rsidRDefault="00200579" w:rsidP="00CB1D11">
      <w:pPr>
        <w:pStyle w:val="1"/>
        <w:suppressAutoHyphens/>
      </w:pPr>
      <w:bookmarkStart w:id="47" w:name="_Toc100320085"/>
      <w:r>
        <w:t>references</w:t>
      </w:r>
      <w:bookmarkEnd w:id="47"/>
    </w:p>
    <w:p w14:paraId="130F0924" w14:textId="77777777" w:rsidR="00200579" w:rsidRDefault="00200579" w:rsidP="00CB1D11">
      <w:pPr>
        <w:pStyle w:val="Heading1separationline"/>
        <w:suppressAutoHyphens/>
      </w:pPr>
    </w:p>
    <w:p w14:paraId="30546D4A" w14:textId="6C8FCD76" w:rsidR="00CF10E3" w:rsidRDefault="0091766B" w:rsidP="00CB1D11">
      <w:pPr>
        <w:pStyle w:val="a2"/>
        <w:suppressAutoHyphens/>
      </w:pPr>
      <w:bookmarkStart w:id="48" w:name="_Hlk59209161"/>
      <w:bookmarkStart w:id="49" w:name="_Hlk60409076"/>
      <w:r w:rsidRPr="0091766B">
        <w:lastRenderedPageBreak/>
        <w:t>The following documents are referred to in this document:</w:t>
      </w:r>
      <w:r w:rsidR="00CF10E3" w:rsidRPr="00CF10E3">
        <w:t xml:space="preserve"> </w:t>
      </w:r>
    </w:p>
    <w:p w14:paraId="78729D9D" w14:textId="414D0B57" w:rsidR="003E6B8F" w:rsidRPr="00336539" w:rsidRDefault="003E6B8F" w:rsidP="003E6B8F">
      <w:pPr>
        <w:pStyle w:val="a2"/>
        <w:numPr>
          <w:ilvl w:val="0"/>
          <w:numId w:val="15"/>
        </w:numPr>
      </w:pPr>
      <w:bookmarkStart w:id="50" w:name="_Ref83721899"/>
      <w:bookmarkStart w:id="51" w:name="_Hlk58941398"/>
      <w:bookmarkStart w:id="52" w:name="_Hlk58941458"/>
      <w:r w:rsidRPr="00336539">
        <w:t>IALA</w:t>
      </w:r>
      <w:r w:rsidR="00FF7FDE">
        <w:t>.</w:t>
      </w:r>
      <w:r w:rsidRPr="00336539">
        <w:t xml:space="preserve"> Recommendation R0128 O</w:t>
      </w:r>
      <w:r>
        <w:t>perational and Technical Performance of VTS Systems</w:t>
      </w:r>
      <w:bookmarkEnd w:id="50"/>
    </w:p>
    <w:p w14:paraId="44E28031" w14:textId="5D76FB85" w:rsidR="003E6B8F" w:rsidRPr="00336539" w:rsidRDefault="003E6B8F" w:rsidP="003E6B8F">
      <w:pPr>
        <w:pStyle w:val="a2"/>
        <w:numPr>
          <w:ilvl w:val="0"/>
          <w:numId w:val="15"/>
        </w:numPr>
        <w:suppressAutoHyphens/>
      </w:pPr>
      <w:bookmarkStart w:id="53" w:name="_Ref83721977"/>
      <w:r w:rsidRPr="00336539">
        <w:t>ISO</w:t>
      </w:r>
      <w:r>
        <w:t>.</w:t>
      </w:r>
      <w:r w:rsidRPr="00336539">
        <w:t xml:space="preserve"> (2020) ISO 21502:2020 Project, programme and portfolio management — Guidance on project management</w:t>
      </w:r>
      <w:bookmarkEnd w:id="53"/>
    </w:p>
    <w:p w14:paraId="66D11BC8" w14:textId="77777777" w:rsidR="003E6B8F" w:rsidRPr="00336539" w:rsidRDefault="003E6B8F" w:rsidP="003E6B8F">
      <w:pPr>
        <w:pStyle w:val="a2"/>
        <w:numPr>
          <w:ilvl w:val="0"/>
          <w:numId w:val="15"/>
        </w:numPr>
      </w:pPr>
      <w:bookmarkStart w:id="54" w:name="_Ref83722187"/>
      <w:r w:rsidRPr="00336539">
        <w:t>IALA</w:t>
      </w:r>
      <w:r>
        <w:t>.</w:t>
      </w:r>
      <w:r w:rsidRPr="00336539">
        <w:t xml:space="preserve"> Guideline G1150</w:t>
      </w:r>
      <w:r w:rsidRPr="00336539">
        <w:rPr>
          <w:rFonts w:hint="eastAsia"/>
        </w:rPr>
        <w:t xml:space="preserve"> </w:t>
      </w:r>
      <w:bookmarkEnd w:id="54"/>
      <w:r>
        <w:t>Establishing Planning and Implementing a VTS</w:t>
      </w:r>
    </w:p>
    <w:p w14:paraId="408319D9" w14:textId="029C39B7" w:rsidR="00CA1586" w:rsidRPr="00336539" w:rsidRDefault="00CA1586" w:rsidP="00CA1586">
      <w:pPr>
        <w:pStyle w:val="Reference"/>
      </w:pPr>
      <w:r w:rsidRPr="00CA1586">
        <w:rPr>
          <w:rFonts w:eastAsia="ＭＳ 明朝"/>
        </w:rPr>
        <w:t>INCOSE</w:t>
      </w:r>
      <w:r>
        <w:rPr>
          <w:rFonts w:eastAsia="ＭＳ 明朝"/>
        </w:rPr>
        <w:t xml:space="preserve">. </w:t>
      </w:r>
      <w:r w:rsidRPr="00CA1586">
        <w:rPr>
          <w:rFonts w:eastAsia="ＭＳ 明朝"/>
        </w:rPr>
        <w:t>https://www.incose.org/about-systems-engineering/system-and-se-definition/general-system-definition</w:t>
      </w:r>
    </w:p>
    <w:bookmarkEnd w:id="48"/>
    <w:bookmarkEnd w:id="49"/>
    <w:bookmarkEnd w:id="51"/>
    <w:bookmarkEnd w:id="52"/>
    <w:p w14:paraId="63CA1F60" w14:textId="4F23F405" w:rsidR="00336539" w:rsidRPr="00CF10E3" w:rsidRDefault="00336539" w:rsidP="00CB1D11">
      <w:pPr>
        <w:pStyle w:val="a2"/>
        <w:suppressAutoHyphens/>
      </w:pPr>
    </w:p>
    <w:sectPr w:rsidR="00336539" w:rsidRPr="00CF10E3" w:rsidSect="00CB1D11">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Takuya Fukuda _ Tokyo Keiki" w:date="2022-04-08T15:55:00Z" w:initials="TF">
    <w:p w14:paraId="5832E6F1" w14:textId="77777777" w:rsidR="00EA158A" w:rsidRDefault="00410D08">
      <w:pPr>
        <w:pStyle w:val="af4"/>
      </w:pPr>
      <w:r>
        <w:rPr>
          <w:rStyle w:val="af3"/>
        </w:rPr>
        <w:annotationRef/>
      </w:r>
      <w:r>
        <w:t xml:space="preserve">Updated after final session. </w:t>
      </w:r>
      <w:r w:rsidR="00EA158A">
        <w:t>There are feedback from Monica to change text because there are incorrect information.</w:t>
      </w:r>
    </w:p>
    <w:p w14:paraId="4A54EFC4" w14:textId="77777777" w:rsidR="00EA158A" w:rsidRDefault="00EA158A">
      <w:pPr>
        <w:pStyle w:val="af4"/>
      </w:pPr>
      <w:bookmarkStart w:id="7" w:name="_GoBack"/>
      <w:bookmarkEnd w:id="7"/>
    </w:p>
    <w:p w14:paraId="13B4A0A7" w14:textId="4FA8B969" w:rsidR="00410D08" w:rsidRDefault="00410D08">
      <w:pPr>
        <w:pStyle w:val="af4"/>
      </w:pPr>
      <w:r>
        <w:t xml:space="preserve">The acceptance requirement is defined in </w:t>
      </w:r>
      <w:r w:rsidR="00EA158A">
        <w:t>this document</w:t>
      </w:r>
      <w:r>
        <w:t xml:space="preserve"> and not in G1150. The first paragraph is rewritten to summarize G1150.</w:t>
      </w:r>
      <w:r w:rsidR="00EA158A">
        <w:t xml:space="preserve"> All description regarding acceptance requirement is moved to final paragraph.</w:t>
      </w:r>
    </w:p>
  </w:comment>
  <w:comment w:id="24" w:author="Takuya Fukuda _ Tokyo Keiki" w:date="2022-04-06T15:26:00Z" w:initials="TF">
    <w:p w14:paraId="2BEE84D7" w14:textId="7CC95B0F" w:rsidR="00410D08" w:rsidRDefault="00410D08">
      <w:pPr>
        <w:pStyle w:val="af4"/>
      </w:pPr>
      <w:r>
        <w:rPr>
          <w:rStyle w:val="af3"/>
        </w:rPr>
        <w:annotationRef/>
      </w:r>
      <w:r>
        <w:t>This is added after final meeting which is proposed by Hans with Takuya amendment.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B4A0A7" w15:done="0"/>
  <w15:commentEx w15:paraId="2BEE84D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93452" w14:textId="77777777" w:rsidR="00E6042D" w:rsidRDefault="00E6042D" w:rsidP="003274DB">
      <w:r>
        <w:separator/>
      </w:r>
    </w:p>
    <w:p w14:paraId="2F69144B" w14:textId="77777777" w:rsidR="00E6042D" w:rsidRDefault="00E6042D"/>
  </w:endnote>
  <w:endnote w:type="continuationSeparator" w:id="0">
    <w:p w14:paraId="3C884ECE" w14:textId="77777777" w:rsidR="00E6042D" w:rsidRDefault="00E6042D" w:rsidP="003274DB">
      <w:r>
        <w:continuationSeparator/>
      </w:r>
    </w:p>
    <w:p w14:paraId="54441C29" w14:textId="77777777" w:rsidR="00E6042D" w:rsidRDefault="00E60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090E" w14:textId="77777777" w:rsidR="00410D08" w:rsidRDefault="00410D08"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32C518D" w14:textId="77777777" w:rsidR="00410D08" w:rsidRDefault="00410D08"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4641649D" w14:textId="77777777" w:rsidR="00410D08" w:rsidRDefault="00410D08"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5BDC56F" w14:textId="77777777" w:rsidR="00410D08" w:rsidRDefault="00410D08"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6C4C0A77" w14:textId="77777777" w:rsidR="00410D08" w:rsidRDefault="00410D08"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200F0" w14:textId="77777777" w:rsidR="00410D08" w:rsidRDefault="00410D08" w:rsidP="008747E0">
    <w:pPr>
      <w:pStyle w:val="a8"/>
    </w:pPr>
    <w:r>
      <w:rPr>
        <w:noProof/>
        <w:lang w:eastAsia="ja-JP"/>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5EABDA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ja-JP"/>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410D08" w:rsidRPr="00ED2A8D" w:rsidRDefault="00410D08" w:rsidP="008747E0">
    <w:pPr>
      <w:pStyle w:val="a8"/>
    </w:pPr>
  </w:p>
  <w:p w14:paraId="3BE57E7C" w14:textId="01283AC3" w:rsidR="00410D08" w:rsidRPr="00ED2A8D" w:rsidRDefault="00410D08" w:rsidP="005E3364">
    <w:pPr>
      <w:pStyle w:val="a8"/>
      <w:tabs>
        <w:tab w:val="left" w:pos="1781"/>
        <w:tab w:val="left" w:pos="3420"/>
      </w:tabs>
    </w:pPr>
    <w:r>
      <w:tab/>
    </w:r>
    <w:r>
      <w:tab/>
    </w:r>
  </w:p>
  <w:p w14:paraId="6E3234A9" w14:textId="77777777" w:rsidR="00410D08" w:rsidRPr="00ED2A8D" w:rsidRDefault="00410D08" w:rsidP="008747E0">
    <w:pPr>
      <w:pStyle w:val="a8"/>
    </w:pPr>
  </w:p>
  <w:p w14:paraId="171B1A87" w14:textId="77777777" w:rsidR="00410D08" w:rsidRPr="00ED2A8D" w:rsidRDefault="00410D08"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CD2B" w14:textId="77777777" w:rsidR="00410D08" w:rsidRDefault="00410D08" w:rsidP="00525922">
    <w:r>
      <w:rPr>
        <w:noProof/>
        <w:lang w:eastAsia="ja-JP"/>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0E99BC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410D08" w:rsidRPr="00C907DF" w:rsidRDefault="00410D08" w:rsidP="00525922">
    <w:pPr>
      <w:rPr>
        <w:rStyle w:val="afb"/>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410D08" w:rsidRPr="00525922" w:rsidRDefault="00410D0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ABF8" w14:textId="77777777" w:rsidR="00410D08" w:rsidRPr="00553815" w:rsidRDefault="00410D08" w:rsidP="00827301">
    <w:pPr>
      <w:pStyle w:val="Footerportrait"/>
    </w:pPr>
  </w:p>
  <w:p w14:paraId="1CBE1034" w14:textId="54158541" w:rsidR="00410D08" w:rsidRPr="000D1024" w:rsidRDefault="00410D08" w:rsidP="00827301">
    <w:pPr>
      <w:pStyle w:val="Footerportrait"/>
      <w:rPr>
        <w:rStyle w:val="afb"/>
        <w:szCs w:val="15"/>
      </w:rPr>
    </w:pPr>
    <w:fldSimple w:instr=" STYLEREF  &quot;Document type&quot;  \* MERGEFORMAT ">
      <w:r w:rsidR="00EA158A">
        <w:t>IALA Guideline</w:t>
      </w:r>
    </w:fldSimple>
    <w:r w:rsidRPr="000D1024">
      <w:t xml:space="preserve"> </w:t>
    </w:r>
    <w:fldSimple w:instr=" STYLEREF &quot;Document number&quot; \* MERGEFORMAT ">
      <w:r w:rsidR="00EA158A">
        <w:t>G1111-9</w:t>
      </w:r>
    </w:fldSimple>
    <w:r w:rsidRPr="000D1024">
      <w:t xml:space="preserve"> </w:t>
    </w:r>
    <w:fldSimple w:instr=" STYLEREF &quot;Document name&quot; \* MERGEFORMAT ">
      <w:r w:rsidR="00EA158A">
        <w:t>FRAMEWORK FOR ACCEPTANCE OF VTS SYSTEM</w:t>
      </w:r>
    </w:fldSimple>
  </w:p>
  <w:p w14:paraId="42805CD4" w14:textId="5DED5F44" w:rsidR="00410D08" w:rsidRPr="00C907DF" w:rsidRDefault="00410D08" w:rsidP="00827301">
    <w:pPr>
      <w:pStyle w:val="Footerportrait"/>
    </w:pPr>
    <w:fldSimple w:instr=" STYLEREF &quot;Edition number&quot; \* MERGEFORMAT ">
      <w:r w:rsidR="00EA158A">
        <w:t>Edition 1.0</w:t>
      </w:r>
    </w:fldSimple>
    <w:r>
      <w:t xml:space="preserve"> </w:t>
    </w:r>
    <w:fldSimple w:instr=" STYLEREF  MRN  \* MERGEFORMAT ">
      <w:r w:rsidR="00EA158A">
        <w:t>urn:mrn:iala:pub:g1111-9</w:t>
      </w:r>
    </w:fldSimple>
    <w:r w:rsidRPr="00C907DF">
      <w:tab/>
    </w:r>
    <w: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sidR="00EA158A">
      <w:rPr>
        <w:rStyle w:val="afb"/>
        <w:szCs w:val="15"/>
      </w:rPr>
      <w:t>13</w:t>
    </w:r>
    <w:r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6DC2" w14:textId="77777777" w:rsidR="00410D08" w:rsidRPr="00553815" w:rsidRDefault="00410D08" w:rsidP="00827301">
    <w:pPr>
      <w:pStyle w:val="Footerportrait"/>
    </w:pPr>
  </w:p>
  <w:p w14:paraId="11A77AE7" w14:textId="77777777" w:rsidR="00410D08" w:rsidRPr="00C907DF" w:rsidRDefault="00410D08" w:rsidP="00827301">
    <w:pPr>
      <w:pStyle w:val="Footerportrait"/>
      <w:rPr>
        <w:rStyle w:val="afb"/>
        <w:szCs w:val="15"/>
      </w:rPr>
    </w:pPr>
    <w:fldSimple w:instr=" STYLEREF &quot;Document type&quot; \* MERGEFORMAT ">
      <w:r>
        <w:t>IALA Guideline</w:t>
      </w:r>
    </w:fldSimple>
    <w:r w:rsidRPr="00C907DF">
      <w:t xml:space="preserve"> </w:t>
    </w:r>
    <w:fldSimple w:instr=" STYLEREF &quot;Document number&quot; \* MERGEFORMAT ">
      <w:r w:rsidRPr="000870E9">
        <w:rPr>
          <w:bCs/>
        </w:rPr>
        <w:t>Gnnnn</w:t>
      </w:r>
    </w:fldSimple>
    <w:r w:rsidRPr="00C907DF">
      <w:t xml:space="preserve"> </w:t>
    </w:r>
    <w:fldSimple w:instr=" STYLEREF &quot;Document name&quot; \* MERGEFORMAT ">
      <w:r w:rsidRPr="000870E9">
        <w:rPr>
          <w:b w:val="0"/>
          <w:bCs/>
        </w:rPr>
        <w:t>Guideline title</w:t>
      </w:r>
    </w:fldSimple>
  </w:p>
  <w:p w14:paraId="6122B812" w14:textId="77777777" w:rsidR="00410D08" w:rsidRPr="00525922" w:rsidRDefault="00410D08" w:rsidP="00827301">
    <w:pPr>
      <w:pStyle w:val="Footerportrait"/>
    </w:pPr>
    <w:fldSimple w:instr=" STYLEREF &quot;Edition number&quot; \* MERGEFORMAT ">
      <w:r>
        <w:t>Edition x.x</w:t>
      </w:r>
    </w:fldSimple>
    <w:r>
      <w:t xml:space="preserve"> </w:t>
    </w:r>
    <w:fldSimple w:instr=" STYLEREF  MRN  \* MERGEFORMAT ">
      <w:r>
        <w:t>urn:mrn:iala:pub:gnnnn</w:t>
      </w:r>
    </w:fldSimple>
    <w:r w:rsidRPr="00C907DF">
      <w:tab/>
    </w:r>
    <w: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szCs w:val="15"/>
      </w:rPr>
      <w:t>3</w:t>
    </w:r>
    <w:r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410D08" w:rsidRDefault="00410D08"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0BF85F05" w14:textId="77777777" w:rsidR="00410D08" w:rsidRDefault="00410D08"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261F218" w14:textId="77777777" w:rsidR="00410D08" w:rsidRDefault="00410D08"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1291742A" w14:textId="77777777" w:rsidR="00410D08" w:rsidRDefault="00410D08"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712222E1" w14:textId="77777777" w:rsidR="00410D08" w:rsidRDefault="00410D08" w:rsidP="005378A6">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410D08" w:rsidRDefault="00410D08" w:rsidP="00525922">
    <w:r>
      <w:rPr>
        <w:noProof/>
        <w:lang w:eastAsia="ja-JP"/>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8373FB6"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410D08" w:rsidRPr="00C907DF" w:rsidRDefault="00410D08" w:rsidP="00525922">
    <w:pPr>
      <w:rPr>
        <w:rStyle w:val="afb"/>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410D08" w:rsidRPr="00525922" w:rsidRDefault="00410D0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A94BD" w14:textId="77777777" w:rsidR="00E6042D" w:rsidRDefault="00E6042D" w:rsidP="003274DB">
      <w:r>
        <w:separator/>
      </w:r>
    </w:p>
    <w:p w14:paraId="44991716" w14:textId="77777777" w:rsidR="00E6042D" w:rsidRDefault="00E6042D"/>
  </w:footnote>
  <w:footnote w:type="continuationSeparator" w:id="0">
    <w:p w14:paraId="629EE710" w14:textId="77777777" w:rsidR="00E6042D" w:rsidRDefault="00E6042D" w:rsidP="003274DB">
      <w:r>
        <w:continuationSeparator/>
      </w:r>
    </w:p>
    <w:p w14:paraId="05134687" w14:textId="77777777" w:rsidR="00E6042D" w:rsidRDefault="00E604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23BD" w14:textId="77777777" w:rsidR="00410D08" w:rsidRDefault="00410D08">
    <w:pPr>
      <w:pStyle w:val="a6"/>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77777777" w:rsidR="00410D08" w:rsidRDefault="00410D08">
    <w:pPr>
      <w:pStyle w:val="a6"/>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410D08" w:rsidRPr="00667792" w:rsidRDefault="00410D08" w:rsidP="00667792">
    <w:pPr>
      <w:pStyle w:val="a6"/>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410D08" w:rsidRPr="00DF47E2" w:rsidRDefault="00410D08" w:rsidP="00DF47E2">
    <w:pPr>
      <w:pStyle w:val="a6"/>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77777777" w:rsidR="00410D08" w:rsidRDefault="00410D08">
    <w:pPr>
      <w:pStyle w:val="a6"/>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410D08" w:rsidRDefault="00410D08">
    <w:pPr>
      <w:pStyle w:val="a6"/>
    </w:pPr>
  </w:p>
  <w:p w14:paraId="1BEDFCEC" w14:textId="77777777" w:rsidR="00410D08" w:rsidRDefault="00410D0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952E" w14:textId="00A1A034" w:rsidR="00410D08" w:rsidRDefault="00410D08" w:rsidP="00A87080">
    <w:pPr>
      <w:pStyle w:val="a6"/>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eastAsia="ja-JP"/>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410D08" w:rsidRDefault="00410D08" w:rsidP="00A87080">
    <w:pPr>
      <w:pStyle w:val="a6"/>
    </w:pPr>
  </w:p>
  <w:p w14:paraId="5D71FE0F" w14:textId="77777777" w:rsidR="00410D08" w:rsidRDefault="00410D08" w:rsidP="00A87080">
    <w:pPr>
      <w:pStyle w:val="a6"/>
    </w:pPr>
  </w:p>
  <w:p w14:paraId="792C5C96" w14:textId="77777777" w:rsidR="00410D08" w:rsidRDefault="00410D08" w:rsidP="008747E0">
    <w:pPr>
      <w:pStyle w:val="a6"/>
    </w:pPr>
  </w:p>
  <w:p w14:paraId="35E8F036" w14:textId="77777777" w:rsidR="00410D08" w:rsidRDefault="00410D08" w:rsidP="008747E0">
    <w:pPr>
      <w:pStyle w:val="a6"/>
    </w:pPr>
  </w:p>
  <w:p w14:paraId="44541C10" w14:textId="77777777" w:rsidR="00410D08" w:rsidRDefault="00410D08" w:rsidP="008747E0">
    <w:pPr>
      <w:pStyle w:val="a6"/>
    </w:pPr>
    <w:r>
      <w:rPr>
        <w:noProof/>
        <w:lang w:eastAsia="ja-JP"/>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410D08" w:rsidRDefault="00410D08" w:rsidP="008747E0">
    <w:pPr>
      <w:pStyle w:val="a6"/>
    </w:pPr>
  </w:p>
  <w:p w14:paraId="54136A9C" w14:textId="77777777" w:rsidR="00410D08" w:rsidRPr="00ED2A8D" w:rsidRDefault="00410D08" w:rsidP="00A87080">
    <w:pPr>
      <w:pStyle w:val="a6"/>
    </w:pPr>
  </w:p>
  <w:p w14:paraId="07EDBC4A" w14:textId="77777777" w:rsidR="00410D08" w:rsidRPr="00ED2A8D" w:rsidRDefault="00410D08"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8B4B" w14:textId="77777777" w:rsidR="00410D08" w:rsidRDefault="00410D08">
    <w:pPr>
      <w:pStyle w:val="a6"/>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410D08" w:rsidRDefault="00410D08">
    <w:pPr>
      <w:pStyle w:val="a6"/>
    </w:pPr>
  </w:p>
  <w:p w14:paraId="001126A5" w14:textId="77777777" w:rsidR="00410D08" w:rsidRDefault="00410D08">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3E97" w14:textId="77777777" w:rsidR="00410D08" w:rsidRDefault="00410D08">
    <w:pPr>
      <w:pStyle w:val="a6"/>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B94E" w14:textId="77777777" w:rsidR="00410D08" w:rsidRPr="00ED2A8D" w:rsidRDefault="00410D08" w:rsidP="0010529E">
    <w:pPr>
      <w:pStyle w:val="a6"/>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410D08" w:rsidRPr="00ED2A8D" w:rsidRDefault="00410D08" w:rsidP="008747E0">
    <w:pPr>
      <w:pStyle w:val="a6"/>
    </w:pPr>
  </w:p>
  <w:p w14:paraId="0E6A72B2" w14:textId="77777777" w:rsidR="00410D08" w:rsidRDefault="00410D08" w:rsidP="008747E0">
    <w:pPr>
      <w:pStyle w:val="a6"/>
    </w:pPr>
  </w:p>
  <w:p w14:paraId="24BEBDA1" w14:textId="77777777" w:rsidR="00410D08" w:rsidRDefault="00410D08" w:rsidP="008747E0">
    <w:pPr>
      <w:pStyle w:val="a6"/>
    </w:pPr>
  </w:p>
  <w:p w14:paraId="447D8E59" w14:textId="77777777" w:rsidR="00410D08" w:rsidRDefault="00410D08" w:rsidP="008747E0">
    <w:pPr>
      <w:pStyle w:val="a6"/>
    </w:pPr>
  </w:p>
  <w:p w14:paraId="1FCAC367" w14:textId="77777777" w:rsidR="00410D08" w:rsidRPr="00441393" w:rsidRDefault="00410D08" w:rsidP="00441393">
    <w:pPr>
      <w:pStyle w:val="Contents"/>
    </w:pPr>
    <w:r>
      <w:t>DOCUMENT REVISION</w:t>
    </w:r>
  </w:p>
  <w:p w14:paraId="40B6FC71" w14:textId="77777777" w:rsidR="00410D08" w:rsidRPr="00ED2A8D" w:rsidRDefault="00410D08" w:rsidP="008747E0">
    <w:pPr>
      <w:pStyle w:val="a6"/>
    </w:pPr>
  </w:p>
  <w:p w14:paraId="46FF5377" w14:textId="77777777" w:rsidR="00410D08" w:rsidRPr="00AC33A2" w:rsidRDefault="00410D08"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4F94" w14:textId="77777777" w:rsidR="00410D08" w:rsidRDefault="00410D08">
    <w:pPr>
      <w:pStyle w:val="a6"/>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79A8" w14:textId="77777777" w:rsidR="00410D08" w:rsidRDefault="00410D08">
    <w:pPr>
      <w:pStyle w:val="a6"/>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D3C" w14:textId="77777777" w:rsidR="00410D08" w:rsidRPr="00ED2A8D" w:rsidRDefault="00410D08" w:rsidP="008747E0">
    <w:pPr>
      <w:pStyle w:val="a6"/>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410D08" w:rsidRPr="00ED2A8D" w:rsidRDefault="00410D08" w:rsidP="008747E0">
    <w:pPr>
      <w:pStyle w:val="a6"/>
    </w:pPr>
  </w:p>
  <w:p w14:paraId="01929C87" w14:textId="77777777" w:rsidR="00410D08" w:rsidRDefault="00410D08" w:rsidP="008747E0">
    <w:pPr>
      <w:pStyle w:val="a6"/>
    </w:pPr>
  </w:p>
  <w:p w14:paraId="708B9053" w14:textId="77777777" w:rsidR="00410D08" w:rsidRDefault="00410D08" w:rsidP="008747E0">
    <w:pPr>
      <w:pStyle w:val="a6"/>
    </w:pPr>
  </w:p>
  <w:p w14:paraId="352CC394" w14:textId="77777777" w:rsidR="00410D08" w:rsidRDefault="00410D08" w:rsidP="008747E0">
    <w:pPr>
      <w:pStyle w:val="a6"/>
    </w:pPr>
  </w:p>
  <w:p w14:paraId="1157DAB6" w14:textId="77777777" w:rsidR="00410D08" w:rsidRPr="00441393" w:rsidRDefault="00410D08" w:rsidP="00441393">
    <w:pPr>
      <w:pStyle w:val="Contents"/>
    </w:pPr>
    <w:r>
      <w:t>CONTENTS</w:t>
    </w:r>
  </w:p>
  <w:p w14:paraId="726E38B4" w14:textId="77777777" w:rsidR="00410D08" w:rsidRDefault="00410D08" w:rsidP="0078486B">
    <w:pPr>
      <w:pStyle w:val="a6"/>
      <w:spacing w:line="140" w:lineRule="exact"/>
    </w:pPr>
  </w:p>
  <w:p w14:paraId="09824143" w14:textId="77777777" w:rsidR="00410D08" w:rsidRPr="00AC33A2" w:rsidRDefault="00410D08"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88EC" w14:textId="77777777" w:rsidR="00410D08" w:rsidRPr="00ED2A8D" w:rsidRDefault="00410D08" w:rsidP="00C716E5">
    <w:pPr>
      <w:pStyle w:val="a6"/>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410D08" w:rsidRPr="00ED2A8D" w:rsidRDefault="00410D08" w:rsidP="00C716E5">
    <w:pPr>
      <w:pStyle w:val="a6"/>
    </w:pPr>
  </w:p>
  <w:p w14:paraId="6FE1FDA0" w14:textId="77777777" w:rsidR="00410D08" w:rsidRDefault="00410D08" w:rsidP="00C716E5">
    <w:pPr>
      <w:pStyle w:val="a6"/>
    </w:pPr>
  </w:p>
  <w:p w14:paraId="4BCBDC5C" w14:textId="77777777" w:rsidR="00410D08" w:rsidRDefault="00410D08" w:rsidP="00C716E5">
    <w:pPr>
      <w:pStyle w:val="a6"/>
    </w:pPr>
  </w:p>
  <w:p w14:paraId="66D18B5D" w14:textId="77777777" w:rsidR="00410D08" w:rsidRDefault="00410D08" w:rsidP="00C716E5">
    <w:pPr>
      <w:pStyle w:val="a6"/>
    </w:pPr>
  </w:p>
  <w:p w14:paraId="0FDC55BD" w14:textId="77777777" w:rsidR="00410D08" w:rsidRPr="00441393" w:rsidRDefault="00410D08" w:rsidP="00C716E5">
    <w:pPr>
      <w:pStyle w:val="Contents"/>
    </w:pPr>
    <w:r>
      <w:t>CONTENTS</w:t>
    </w:r>
  </w:p>
  <w:p w14:paraId="12D1FD2B" w14:textId="77777777" w:rsidR="00410D08" w:rsidRPr="00ED2A8D" w:rsidRDefault="00410D08" w:rsidP="00C716E5">
    <w:pPr>
      <w:pStyle w:val="a6"/>
    </w:pPr>
  </w:p>
  <w:p w14:paraId="1CEA155E" w14:textId="77777777" w:rsidR="00410D08" w:rsidRPr="00AC33A2" w:rsidRDefault="00410D08" w:rsidP="00C716E5">
    <w:pPr>
      <w:pStyle w:val="a6"/>
      <w:spacing w:line="140" w:lineRule="exact"/>
    </w:pPr>
  </w:p>
  <w:p w14:paraId="5B427A35" w14:textId="77777777" w:rsidR="00410D08" w:rsidRDefault="00410D08">
    <w:pPr>
      <w:pStyle w:val="a6"/>
    </w:pPr>
    <w:r>
      <w:rPr>
        <w:noProof/>
        <w:lang w:eastAsia="ja-JP"/>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CF53E2"/>
    <w:multiLevelType w:val="hybridMultilevel"/>
    <w:tmpl w:val="8AFA0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11"/>
  </w:num>
  <w:num w:numId="4">
    <w:abstractNumId w:val="17"/>
  </w:num>
  <w:num w:numId="5">
    <w:abstractNumId w:val="12"/>
  </w:num>
  <w:num w:numId="6">
    <w:abstractNumId w:val="16"/>
  </w:num>
  <w:num w:numId="7">
    <w:abstractNumId w:val="21"/>
  </w:num>
  <w:num w:numId="8">
    <w:abstractNumId w:val="10"/>
  </w:num>
  <w:num w:numId="9">
    <w:abstractNumId w:val="15"/>
  </w:num>
  <w:num w:numId="10">
    <w:abstractNumId w:val="7"/>
  </w:num>
  <w:num w:numId="11">
    <w:abstractNumId w:val="26"/>
  </w:num>
  <w:num w:numId="12">
    <w:abstractNumId w:val="28"/>
  </w:num>
  <w:num w:numId="13">
    <w:abstractNumId w:val="13"/>
  </w:num>
  <w:num w:numId="14">
    <w:abstractNumId w:val="29"/>
  </w:num>
  <w:num w:numId="15">
    <w:abstractNumId w:val="14"/>
  </w:num>
  <w:num w:numId="16">
    <w:abstractNumId w:val="25"/>
  </w:num>
  <w:num w:numId="17">
    <w:abstractNumId w:val="20"/>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26"/>
  </w:num>
  <w:num w:numId="27">
    <w:abstractNumId w:val="24"/>
  </w:num>
  <w:num w:numId="28">
    <w:abstractNumId w:val="22"/>
  </w:num>
  <w:num w:numId="29">
    <w:abstractNumId w:val="30"/>
  </w:num>
  <w:num w:numId="30">
    <w:abstractNumId w:val="28"/>
  </w:num>
  <w:num w:numId="31">
    <w:abstractNumId w:val="29"/>
  </w:num>
  <w:num w:numId="32">
    <w:abstractNumId w:val="27"/>
  </w:num>
  <w:num w:numId="33">
    <w:abstractNumId w:val="27"/>
  </w:num>
  <w:num w:numId="34">
    <w:abstractNumId w:val="26"/>
  </w:num>
  <w:num w:numId="35">
    <w:abstractNumId w:val="26"/>
  </w:num>
  <w:num w:numId="36">
    <w:abstractNumId w:val="26"/>
  </w:num>
  <w:num w:numId="37">
    <w:abstractNumId w:val="26"/>
  </w:num>
  <w:num w:numId="38">
    <w:abstractNumId w:val="26"/>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9"/>
  </w:num>
  <w:num w:numId="46">
    <w:abstractNumId w:val="2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kuya Fukuda _ Tokyo Keiki">
    <w15:presenceInfo w15:providerId="None" w15:userId="Takuya Fukuda _ Tokyo Keiki"/>
  </w15:person>
  <w15:person w15:author="Fukuda Takuya">
    <w15:presenceInfo w15:providerId="Windows Live" w15:userId="e4c9556d623aecf8"/>
  </w15:person>
  <w15:person w15:author="Sundklev Monica">
    <w15:presenceInfo w15:providerId="AD" w15:userId="S-1-5-21-3283961105-4280042972-2780276874-4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ja-JP"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cyN7M0NjUwNrUwNDZW0lEKTi0uzszPAykwrQUAwO9hZCwAAAA="/>
  </w:docVars>
  <w:rsids>
    <w:rsidRoot w:val="000870E9"/>
    <w:rsid w:val="00001616"/>
    <w:rsid w:val="00013A82"/>
    <w:rsid w:val="0001616D"/>
    <w:rsid w:val="00016839"/>
    <w:rsid w:val="000174F9"/>
    <w:rsid w:val="000249C2"/>
    <w:rsid w:val="000258F6"/>
    <w:rsid w:val="00027B36"/>
    <w:rsid w:val="000318DD"/>
    <w:rsid w:val="0003449E"/>
    <w:rsid w:val="00035E1F"/>
    <w:rsid w:val="000379A7"/>
    <w:rsid w:val="00040EB8"/>
    <w:rsid w:val="000418CA"/>
    <w:rsid w:val="0004255E"/>
    <w:rsid w:val="000429FA"/>
    <w:rsid w:val="00050F02"/>
    <w:rsid w:val="0005129B"/>
    <w:rsid w:val="00051724"/>
    <w:rsid w:val="0005449E"/>
    <w:rsid w:val="00054C7D"/>
    <w:rsid w:val="00055938"/>
    <w:rsid w:val="00057B6D"/>
    <w:rsid w:val="00061A7B"/>
    <w:rsid w:val="00062874"/>
    <w:rsid w:val="00065D8B"/>
    <w:rsid w:val="00082C85"/>
    <w:rsid w:val="0008558D"/>
    <w:rsid w:val="0008654C"/>
    <w:rsid w:val="000870E9"/>
    <w:rsid w:val="00090201"/>
    <w:rsid w:val="000904ED"/>
    <w:rsid w:val="00091545"/>
    <w:rsid w:val="0009165E"/>
    <w:rsid w:val="00093418"/>
    <w:rsid w:val="000A27A8"/>
    <w:rsid w:val="000A49B9"/>
    <w:rsid w:val="000A59C0"/>
    <w:rsid w:val="000A7008"/>
    <w:rsid w:val="000A78A9"/>
    <w:rsid w:val="000B1A90"/>
    <w:rsid w:val="000B2356"/>
    <w:rsid w:val="000B577B"/>
    <w:rsid w:val="000C2133"/>
    <w:rsid w:val="000C2857"/>
    <w:rsid w:val="000C711B"/>
    <w:rsid w:val="000D1024"/>
    <w:rsid w:val="000D14CE"/>
    <w:rsid w:val="000D16FA"/>
    <w:rsid w:val="000D1D15"/>
    <w:rsid w:val="000D2431"/>
    <w:rsid w:val="000D4C43"/>
    <w:rsid w:val="000D76B7"/>
    <w:rsid w:val="000E0EC6"/>
    <w:rsid w:val="000E34D3"/>
    <w:rsid w:val="000E3954"/>
    <w:rsid w:val="000E3E52"/>
    <w:rsid w:val="000E6CF8"/>
    <w:rsid w:val="000F0F9F"/>
    <w:rsid w:val="000F22C4"/>
    <w:rsid w:val="000F3F43"/>
    <w:rsid w:val="000F58ED"/>
    <w:rsid w:val="0010529E"/>
    <w:rsid w:val="00113D5B"/>
    <w:rsid w:val="00113F8F"/>
    <w:rsid w:val="00121616"/>
    <w:rsid w:val="00121F1B"/>
    <w:rsid w:val="001236B5"/>
    <w:rsid w:val="00134838"/>
    <w:rsid w:val="001349DB"/>
    <w:rsid w:val="00134B86"/>
    <w:rsid w:val="00135AEB"/>
    <w:rsid w:val="00136E58"/>
    <w:rsid w:val="00137A81"/>
    <w:rsid w:val="0014060A"/>
    <w:rsid w:val="0014597C"/>
    <w:rsid w:val="00147755"/>
    <w:rsid w:val="00151BFE"/>
    <w:rsid w:val="001535C6"/>
    <w:rsid w:val="001547F9"/>
    <w:rsid w:val="001607D8"/>
    <w:rsid w:val="00161325"/>
    <w:rsid w:val="00161401"/>
    <w:rsid w:val="00162612"/>
    <w:rsid w:val="001635F3"/>
    <w:rsid w:val="001730E9"/>
    <w:rsid w:val="00173602"/>
    <w:rsid w:val="00176BB8"/>
    <w:rsid w:val="00177931"/>
    <w:rsid w:val="00182B9C"/>
    <w:rsid w:val="00184427"/>
    <w:rsid w:val="00186FED"/>
    <w:rsid w:val="001875B1"/>
    <w:rsid w:val="00191120"/>
    <w:rsid w:val="0019173E"/>
    <w:rsid w:val="00191ECF"/>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D60A7"/>
    <w:rsid w:val="001E32E5"/>
    <w:rsid w:val="001E3AEE"/>
    <w:rsid w:val="001E416D"/>
    <w:rsid w:val="001F4EF8"/>
    <w:rsid w:val="001F574E"/>
    <w:rsid w:val="001F59E8"/>
    <w:rsid w:val="001F5AB1"/>
    <w:rsid w:val="001F7513"/>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29CB"/>
    <w:rsid w:val="002735DD"/>
    <w:rsid w:val="00274B97"/>
    <w:rsid w:val="0028162B"/>
    <w:rsid w:val="00286250"/>
    <w:rsid w:val="00290909"/>
    <w:rsid w:val="00296AE1"/>
    <w:rsid w:val="0029793F"/>
    <w:rsid w:val="002A1C42"/>
    <w:rsid w:val="002A617C"/>
    <w:rsid w:val="002A71CF"/>
    <w:rsid w:val="002B19FD"/>
    <w:rsid w:val="002B3E9D"/>
    <w:rsid w:val="002B574E"/>
    <w:rsid w:val="002C1E38"/>
    <w:rsid w:val="002C605E"/>
    <w:rsid w:val="002C77F4"/>
    <w:rsid w:val="002D0869"/>
    <w:rsid w:val="002D586B"/>
    <w:rsid w:val="002D78FE"/>
    <w:rsid w:val="002E4993"/>
    <w:rsid w:val="002E560E"/>
    <w:rsid w:val="002E5BAC"/>
    <w:rsid w:val="002E6010"/>
    <w:rsid w:val="002E7635"/>
    <w:rsid w:val="002E7971"/>
    <w:rsid w:val="002F2576"/>
    <w:rsid w:val="002F265A"/>
    <w:rsid w:val="002F3B40"/>
    <w:rsid w:val="003032C4"/>
    <w:rsid w:val="0030413F"/>
    <w:rsid w:val="00305EFE"/>
    <w:rsid w:val="003108FA"/>
    <w:rsid w:val="00313B4B"/>
    <w:rsid w:val="00313D13"/>
    <w:rsid w:val="00313D85"/>
    <w:rsid w:val="003143E8"/>
    <w:rsid w:val="00315CE3"/>
    <w:rsid w:val="0031629B"/>
    <w:rsid w:val="003174ED"/>
    <w:rsid w:val="00317F49"/>
    <w:rsid w:val="003251FE"/>
    <w:rsid w:val="00325D9A"/>
    <w:rsid w:val="00326BB4"/>
    <w:rsid w:val="003274DB"/>
    <w:rsid w:val="003276DE"/>
    <w:rsid w:val="00327FBF"/>
    <w:rsid w:val="003327BE"/>
    <w:rsid w:val="00332A7B"/>
    <w:rsid w:val="003343E0"/>
    <w:rsid w:val="00335E40"/>
    <w:rsid w:val="00336539"/>
    <w:rsid w:val="00344408"/>
    <w:rsid w:val="00345E37"/>
    <w:rsid w:val="00346A15"/>
    <w:rsid w:val="00346AEC"/>
    <w:rsid w:val="00347F3E"/>
    <w:rsid w:val="00350A92"/>
    <w:rsid w:val="00353DEE"/>
    <w:rsid w:val="00356472"/>
    <w:rsid w:val="0035670A"/>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5128"/>
    <w:rsid w:val="003C7C34"/>
    <w:rsid w:val="003D0F37"/>
    <w:rsid w:val="003D2A7A"/>
    <w:rsid w:val="003D3B40"/>
    <w:rsid w:val="003D426D"/>
    <w:rsid w:val="003D5150"/>
    <w:rsid w:val="003D6614"/>
    <w:rsid w:val="003E1065"/>
    <w:rsid w:val="003E146D"/>
    <w:rsid w:val="003E6B8F"/>
    <w:rsid w:val="003F1C3A"/>
    <w:rsid w:val="003F4DE4"/>
    <w:rsid w:val="003F70D2"/>
    <w:rsid w:val="00410D08"/>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0C00"/>
    <w:rsid w:val="00474746"/>
    <w:rsid w:val="00476942"/>
    <w:rsid w:val="00476AD6"/>
    <w:rsid w:val="00477D62"/>
    <w:rsid w:val="00481C27"/>
    <w:rsid w:val="004871A2"/>
    <w:rsid w:val="004908B8"/>
    <w:rsid w:val="00492A8D"/>
    <w:rsid w:val="00493B3C"/>
    <w:rsid w:val="004944C8"/>
    <w:rsid w:val="0049567F"/>
    <w:rsid w:val="00495DDA"/>
    <w:rsid w:val="004A0EBF"/>
    <w:rsid w:val="004A2714"/>
    <w:rsid w:val="004A3751"/>
    <w:rsid w:val="004A4EC4"/>
    <w:rsid w:val="004B65D9"/>
    <w:rsid w:val="004B744B"/>
    <w:rsid w:val="004B7810"/>
    <w:rsid w:val="004C0C7E"/>
    <w:rsid w:val="004C0E4B"/>
    <w:rsid w:val="004D28E5"/>
    <w:rsid w:val="004D4109"/>
    <w:rsid w:val="004D6C87"/>
    <w:rsid w:val="004D7E58"/>
    <w:rsid w:val="004E0BBB"/>
    <w:rsid w:val="004E1D57"/>
    <w:rsid w:val="004E2F16"/>
    <w:rsid w:val="004F26FF"/>
    <w:rsid w:val="004F2AA4"/>
    <w:rsid w:val="004F4AAE"/>
    <w:rsid w:val="004F5930"/>
    <w:rsid w:val="004F6196"/>
    <w:rsid w:val="005005A3"/>
    <w:rsid w:val="00503044"/>
    <w:rsid w:val="005051B1"/>
    <w:rsid w:val="00505977"/>
    <w:rsid w:val="005069AA"/>
    <w:rsid w:val="005111DD"/>
    <w:rsid w:val="005222AF"/>
    <w:rsid w:val="00523666"/>
    <w:rsid w:val="00525922"/>
    <w:rsid w:val="00526234"/>
    <w:rsid w:val="00534F34"/>
    <w:rsid w:val="0053692E"/>
    <w:rsid w:val="00536C1B"/>
    <w:rsid w:val="005378A6"/>
    <w:rsid w:val="00540D36"/>
    <w:rsid w:val="00541ED1"/>
    <w:rsid w:val="0054453F"/>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A2610"/>
    <w:rsid w:val="005B12A5"/>
    <w:rsid w:val="005C161A"/>
    <w:rsid w:val="005C1BCB"/>
    <w:rsid w:val="005C2312"/>
    <w:rsid w:val="005C4735"/>
    <w:rsid w:val="005C5C63"/>
    <w:rsid w:val="005C60F5"/>
    <w:rsid w:val="005D03E9"/>
    <w:rsid w:val="005D304B"/>
    <w:rsid w:val="005D329D"/>
    <w:rsid w:val="005D3920"/>
    <w:rsid w:val="005D6E5D"/>
    <w:rsid w:val="005E091A"/>
    <w:rsid w:val="005E3364"/>
    <w:rsid w:val="005E3989"/>
    <w:rsid w:val="005E4659"/>
    <w:rsid w:val="005E5AB7"/>
    <w:rsid w:val="005E657A"/>
    <w:rsid w:val="005E7063"/>
    <w:rsid w:val="005F1314"/>
    <w:rsid w:val="005F1386"/>
    <w:rsid w:val="005F17C2"/>
    <w:rsid w:val="005F4BA4"/>
    <w:rsid w:val="005F7025"/>
    <w:rsid w:val="00600876"/>
    <w:rsid w:val="00600C2B"/>
    <w:rsid w:val="00606A1F"/>
    <w:rsid w:val="00607C0B"/>
    <w:rsid w:val="00611BF0"/>
    <w:rsid w:val="006127AC"/>
    <w:rsid w:val="00622C26"/>
    <w:rsid w:val="006271CF"/>
    <w:rsid w:val="00634A78"/>
    <w:rsid w:val="00641673"/>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30BC"/>
    <w:rsid w:val="0068553C"/>
    <w:rsid w:val="00685F34"/>
    <w:rsid w:val="00693B1F"/>
    <w:rsid w:val="00695656"/>
    <w:rsid w:val="006975A8"/>
    <w:rsid w:val="006A1012"/>
    <w:rsid w:val="006A7DF5"/>
    <w:rsid w:val="006B3956"/>
    <w:rsid w:val="006B54CC"/>
    <w:rsid w:val="006C1376"/>
    <w:rsid w:val="006C48F9"/>
    <w:rsid w:val="006C7895"/>
    <w:rsid w:val="006D77C7"/>
    <w:rsid w:val="006E0E7D"/>
    <w:rsid w:val="006E10BF"/>
    <w:rsid w:val="006F1C14"/>
    <w:rsid w:val="006F4B80"/>
    <w:rsid w:val="00703A6A"/>
    <w:rsid w:val="00717B96"/>
    <w:rsid w:val="00722236"/>
    <w:rsid w:val="00723824"/>
    <w:rsid w:val="00725CCA"/>
    <w:rsid w:val="0072737A"/>
    <w:rsid w:val="007311E7"/>
    <w:rsid w:val="00731DEE"/>
    <w:rsid w:val="00734BC6"/>
    <w:rsid w:val="0074084C"/>
    <w:rsid w:val="007473C5"/>
    <w:rsid w:val="007541D3"/>
    <w:rsid w:val="007577D7"/>
    <w:rsid w:val="00760004"/>
    <w:rsid w:val="007715E8"/>
    <w:rsid w:val="00773A35"/>
    <w:rsid w:val="00776004"/>
    <w:rsid w:val="00777956"/>
    <w:rsid w:val="007811C4"/>
    <w:rsid w:val="007817C0"/>
    <w:rsid w:val="0078486B"/>
    <w:rsid w:val="00785A39"/>
    <w:rsid w:val="00787D8A"/>
    <w:rsid w:val="00790277"/>
    <w:rsid w:val="00791EBC"/>
    <w:rsid w:val="00793577"/>
    <w:rsid w:val="0079402E"/>
    <w:rsid w:val="007953B9"/>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C4838"/>
    <w:rsid w:val="007D1805"/>
    <w:rsid w:val="007D2107"/>
    <w:rsid w:val="007D3834"/>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6715"/>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D7E97"/>
    <w:rsid w:val="008E1D70"/>
    <w:rsid w:val="008E1F69"/>
    <w:rsid w:val="008E76B1"/>
    <w:rsid w:val="008F34F4"/>
    <w:rsid w:val="008F38BB"/>
    <w:rsid w:val="008F57D8"/>
    <w:rsid w:val="00902834"/>
    <w:rsid w:val="00910822"/>
    <w:rsid w:val="009110DD"/>
    <w:rsid w:val="00913056"/>
    <w:rsid w:val="009144DE"/>
    <w:rsid w:val="00914E26"/>
    <w:rsid w:val="0091590F"/>
    <w:rsid w:val="0091766B"/>
    <w:rsid w:val="009217F2"/>
    <w:rsid w:val="00923B4D"/>
    <w:rsid w:val="0092540C"/>
    <w:rsid w:val="00925B39"/>
    <w:rsid w:val="00925E0F"/>
    <w:rsid w:val="00931A57"/>
    <w:rsid w:val="00932215"/>
    <w:rsid w:val="00933EE0"/>
    <w:rsid w:val="0093492E"/>
    <w:rsid w:val="009414E6"/>
    <w:rsid w:val="00941BA2"/>
    <w:rsid w:val="00946320"/>
    <w:rsid w:val="00947881"/>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2F73"/>
    <w:rsid w:val="009B372E"/>
    <w:rsid w:val="009B5023"/>
    <w:rsid w:val="009B6582"/>
    <w:rsid w:val="009B785E"/>
    <w:rsid w:val="009C26F8"/>
    <w:rsid w:val="009C387B"/>
    <w:rsid w:val="009C609E"/>
    <w:rsid w:val="009C6984"/>
    <w:rsid w:val="009D25B8"/>
    <w:rsid w:val="009D26AB"/>
    <w:rsid w:val="009D6B98"/>
    <w:rsid w:val="009D71F3"/>
    <w:rsid w:val="009E075B"/>
    <w:rsid w:val="009E16EC"/>
    <w:rsid w:val="009E1F25"/>
    <w:rsid w:val="009E433C"/>
    <w:rsid w:val="009E4A4D"/>
    <w:rsid w:val="009E6578"/>
    <w:rsid w:val="009F081F"/>
    <w:rsid w:val="009F4A19"/>
    <w:rsid w:val="00A00F21"/>
    <w:rsid w:val="00A06A0E"/>
    <w:rsid w:val="00A06A3D"/>
    <w:rsid w:val="00A07CE4"/>
    <w:rsid w:val="00A10EBA"/>
    <w:rsid w:val="00A11128"/>
    <w:rsid w:val="00A119B2"/>
    <w:rsid w:val="00A138E3"/>
    <w:rsid w:val="00A13E56"/>
    <w:rsid w:val="00A15050"/>
    <w:rsid w:val="00A179F2"/>
    <w:rsid w:val="00A227BF"/>
    <w:rsid w:val="00A23CAC"/>
    <w:rsid w:val="00A24838"/>
    <w:rsid w:val="00A2743E"/>
    <w:rsid w:val="00A3074A"/>
    <w:rsid w:val="00A30C33"/>
    <w:rsid w:val="00A37755"/>
    <w:rsid w:val="00A4308C"/>
    <w:rsid w:val="00A43432"/>
    <w:rsid w:val="00A44836"/>
    <w:rsid w:val="00A5203D"/>
    <w:rsid w:val="00A524B5"/>
    <w:rsid w:val="00A53E1D"/>
    <w:rsid w:val="00A549B3"/>
    <w:rsid w:val="00A56184"/>
    <w:rsid w:val="00A66081"/>
    <w:rsid w:val="00A67954"/>
    <w:rsid w:val="00A72893"/>
    <w:rsid w:val="00A72ED7"/>
    <w:rsid w:val="00A800A9"/>
    <w:rsid w:val="00A8083F"/>
    <w:rsid w:val="00A83FF2"/>
    <w:rsid w:val="00A850CD"/>
    <w:rsid w:val="00A86343"/>
    <w:rsid w:val="00A87080"/>
    <w:rsid w:val="00A90AAC"/>
    <w:rsid w:val="00A90D86"/>
    <w:rsid w:val="00A91DBA"/>
    <w:rsid w:val="00A94D57"/>
    <w:rsid w:val="00A97900"/>
    <w:rsid w:val="00AA1B91"/>
    <w:rsid w:val="00AA1D7A"/>
    <w:rsid w:val="00AA3E01"/>
    <w:rsid w:val="00AB0BFA"/>
    <w:rsid w:val="00AB2C66"/>
    <w:rsid w:val="00AB76B7"/>
    <w:rsid w:val="00AC2C4F"/>
    <w:rsid w:val="00AC33A2"/>
    <w:rsid w:val="00AC583D"/>
    <w:rsid w:val="00AD12E6"/>
    <w:rsid w:val="00AD38F7"/>
    <w:rsid w:val="00AD7D4B"/>
    <w:rsid w:val="00AE65F1"/>
    <w:rsid w:val="00AE65FA"/>
    <w:rsid w:val="00AE69E4"/>
    <w:rsid w:val="00AE6BB4"/>
    <w:rsid w:val="00AE74AD"/>
    <w:rsid w:val="00AF159C"/>
    <w:rsid w:val="00AF5760"/>
    <w:rsid w:val="00B007F2"/>
    <w:rsid w:val="00B01873"/>
    <w:rsid w:val="00B0572F"/>
    <w:rsid w:val="00B074AB"/>
    <w:rsid w:val="00B07717"/>
    <w:rsid w:val="00B13AC5"/>
    <w:rsid w:val="00B14238"/>
    <w:rsid w:val="00B16334"/>
    <w:rsid w:val="00B16CAC"/>
    <w:rsid w:val="00B17253"/>
    <w:rsid w:val="00B250D6"/>
    <w:rsid w:val="00B2583D"/>
    <w:rsid w:val="00B26A2D"/>
    <w:rsid w:val="00B31A41"/>
    <w:rsid w:val="00B34BAE"/>
    <w:rsid w:val="00B40199"/>
    <w:rsid w:val="00B453D3"/>
    <w:rsid w:val="00B45400"/>
    <w:rsid w:val="00B502FF"/>
    <w:rsid w:val="00B50B90"/>
    <w:rsid w:val="00B50E28"/>
    <w:rsid w:val="00B55ACF"/>
    <w:rsid w:val="00B56A75"/>
    <w:rsid w:val="00B6066D"/>
    <w:rsid w:val="00B621CA"/>
    <w:rsid w:val="00B62CC2"/>
    <w:rsid w:val="00B643DF"/>
    <w:rsid w:val="00B65300"/>
    <w:rsid w:val="00B658B7"/>
    <w:rsid w:val="00B67422"/>
    <w:rsid w:val="00B70796"/>
    <w:rsid w:val="00B70B2C"/>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4917"/>
    <w:rsid w:val="00C130C5"/>
    <w:rsid w:val="00C133BE"/>
    <w:rsid w:val="00C137F7"/>
    <w:rsid w:val="00C1400A"/>
    <w:rsid w:val="00C222B4"/>
    <w:rsid w:val="00C262E4"/>
    <w:rsid w:val="00C32CA6"/>
    <w:rsid w:val="00C33E20"/>
    <w:rsid w:val="00C35CF6"/>
    <w:rsid w:val="00C36ADE"/>
    <w:rsid w:val="00C3725B"/>
    <w:rsid w:val="00C401B7"/>
    <w:rsid w:val="00C473B5"/>
    <w:rsid w:val="00C522BE"/>
    <w:rsid w:val="00C52413"/>
    <w:rsid w:val="00C533EC"/>
    <w:rsid w:val="00C5470E"/>
    <w:rsid w:val="00C55EFB"/>
    <w:rsid w:val="00C56585"/>
    <w:rsid w:val="00C56B3F"/>
    <w:rsid w:val="00C62DF5"/>
    <w:rsid w:val="00C65492"/>
    <w:rsid w:val="00C65C4C"/>
    <w:rsid w:val="00C66729"/>
    <w:rsid w:val="00C67C67"/>
    <w:rsid w:val="00C7022C"/>
    <w:rsid w:val="00C71032"/>
    <w:rsid w:val="00C716E5"/>
    <w:rsid w:val="00C773D9"/>
    <w:rsid w:val="00C80307"/>
    <w:rsid w:val="00C80ACE"/>
    <w:rsid w:val="00C80B0C"/>
    <w:rsid w:val="00C81162"/>
    <w:rsid w:val="00C82EC7"/>
    <w:rsid w:val="00C83258"/>
    <w:rsid w:val="00C83666"/>
    <w:rsid w:val="00C843AC"/>
    <w:rsid w:val="00C86E24"/>
    <w:rsid w:val="00C870B5"/>
    <w:rsid w:val="00C907DF"/>
    <w:rsid w:val="00C91630"/>
    <w:rsid w:val="00C9558A"/>
    <w:rsid w:val="00C966EB"/>
    <w:rsid w:val="00C973CB"/>
    <w:rsid w:val="00CA004F"/>
    <w:rsid w:val="00CA04B1"/>
    <w:rsid w:val="00CA1586"/>
    <w:rsid w:val="00CA2DFC"/>
    <w:rsid w:val="00CA4EC9"/>
    <w:rsid w:val="00CB03D4"/>
    <w:rsid w:val="00CB0617"/>
    <w:rsid w:val="00CB137B"/>
    <w:rsid w:val="00CB1D11"/>
    <w:rsid w:val="00CB5743"/>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09DD"/>
    <w:rsid w:val="00D32DDF"/>
    <w:rsid w:val="00D33246"/>
    <w:rsid w:val="00D36206"/>
    <w:rsid w:val="00D36E93"/>
    <w:rsid w:val="00D3700C"/>
    <w:rsid w:val="00D41940"/>
    <w:rsid w:val="00D603BF"/>
    <w:rsid w:val="00D638E0"/>
    <w:rsid w:val="00D653B1"/>
    <w:rsid w:val="00D656A2"/>
    <w:rsid w:val="00D740A5"/>
    <w:rsid w:val="00D74AE1"/>
    <w:rsid w:val="00D75D42"/>
    <w:rsid w:val="00D800DA"/>
    <w:rsid w:val="00D80A15"/>
    <w:rsid w:val="00D80B20"/>
    <w:rsid w:val="00D82C14"/>
    <w:rsid w:val="00D865A8"/>
    <w:rsid w:val="00D9012A"/>
    <w:rsid w:val="00D92C2D"/>
    <w:rsid w:val="00D9361E"/>
    <w:rsid w:val="00D94F38"/>
    <w:rsid w:val="00D96F91"/>
    <w:rsid w:val="00DA005A"/>
    <w:rsid w:val="00DA17CD"/>
    <w:rsid w:val="00DB0DB9"/>
    <w:rsid w:val="00DB25B3"/>
    <w:rsid w:val="00DC1849"/>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3452"/>
    <w:rsid w:val="00E42A94"/>
    <w:rsid w:val="00E435CE"/>
    <w:rsid w:val="00E458BF"/>
    <w:rsid w:val="00E47285"/>
    <w:rsid w:val="00E5035D"/>
    <w:rsid w:val="00E51C33"/>
    <w:rsid w:val="00E54676"/>
    <w:rsid w:val="00E54AD5"/>
    <w:rsid w:val="00E54BFB"/>
    <w:rsid w:val="00E54CD7"/>
    <w:rsid w:val="00E55708"/>
    <w:rsid w:val="00E557B3"/>
    <w:rsid w:val="00E6042D"/>
    <w:rsid w:val="00E66F4B"/>
    <w:rsid w:val="00E706E7"/>
    <w:rsid w:val="00E76B2C"/>
    <w:rsid w:val="00E77587"/>
    <w:rsid w:val="00E804A0"/>
    <w:rsid w:val="00E818AD"/>
    <w:rsid w:val="00E84229"/>
    <w:rsid w:val="00E843F0"/>
    <w:rsid w:val="00E84965"/>
    <w:rsid w:val="00E86147"/>
    <w:rsid w:val="00E877DC"/>
    <w:rsid w:val="00E90E4E"/>
    <w:rsid w:val="00E9391E"/>
    <w:rsid w:val="00E96A36"/>
    <w:rsid w:val="00EA1052"/>
    <w:rsid w:val="00EA158A"/>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D7901"/>
    <w:rsid w:val="00EE2455"/>
    <w:rsid w:val="00EE2F17"/>
    <w:rsid w:val="00EE54CB"/>
    <w:rsid w:val="00EE6424"/>
    <w:rsid w:val="00EF07CD"/>
    <w:rsid w:val="00EF1936"/>
    <w:rsid w:val="00EF1C54"/>
    <w:rsid w:val="00EF404B"/>
    <w:rsid w:val="00F00376"/>
    <w:rsid w:val="00F01F0C"/>
    <w:rsid w:val="00F02A5A"/>
    <w:rsid w:val="00F06ECB"/>
    <w:rsid w:val="00F1078D"/>
    <w:rsid w:val="00F11368"/>
    <w:rsid w:val="00F11764"/>
    <w:rsid w:val="00F118B2"/>
    <w:rsid w:val="00F157E2"/>
    <w:rsid w:val="00F16B3C"/>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24B7"/>
    <w:rsid w:val="00F730DC"/>
    <w:rsid w:val="00F741EE"/>
    <w:rsid w:val="00F74309"/>
    <w:rsid w:val="00F81268"/>
    <w:rsid w:val="00F828E7"/>
    <w:rsid w:val="00F82C35"/>
    <w:rsid w:val="00F83068"/>
    <w:rsid w:val="00F85647"/>
    <w:rsid w:val="00F85E5B"/>
    <w:rsid w:val="00F90461"/>
    <w:rsid w:val="00F90A08"/>
    <w:rsid w:val="00F91B03"/>
    <w:rsid w:val="00FA06B2"/>
    <w:rsid w:val="00FA370D"/>
    <w:rsid w:val="00FA5F89"/>
    <w:rsid w:val="00FA66F1"/>
    <w:rsid w:val="00FB5308"/>
    <w:rsid w:val="00FB5647"/>
    <w:rsid w:val="00FC378B"/>
    <w:rsid w:val="00FC3977"/>
    <w:rsid w:val="00FD2566"/>
    <w:rsid w:val="00FD25C7"/>
    <w:rsid w:val="00FD2F16"/>
    <w:rsid w:val="00FD2F54"/>
    <w:rsid w:val="00FD3D6D"/>
    <w:rsid w:val="00FD6065"/>
    <w:rsid w:val="00FE1D34"/>
    <w:rsid w:val="00FE244F"/>
    <w:rsid w:val="00FE2A6F"/>
    <w:rsid w:val="00FF2C98"/>
    <w:rsid w:val="00FF418D"/>
    <w:rsid w:val="00FF6538"/>
    <w:rsid w:val="00FF74B5"/>
    <w:rsid w:val="00FF7FD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110">
      <v:textbox inset="5.85pt,.7pt,5.85pt,.7pt"/>
    </o:shapedefaults>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553815"/>
    <w:pPr>
      <w:spacing w:after="0" w:line="216" w:lineRule="atLeast"/>
    </w:pPr>
    <w:rPr>
      <w:sz w:val="18"/>
      <w:lang w:val="en-GB"/>
    </w:rPr>
  </w:style>
  <w:style w:type="paragraph" w:styleId="1">
    <w:name w:val="heading 1"/>
    <w:next w:val="Heading1separationline"/>
    <w:link w:val="10"/>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Heading2separationline"/>
    <w:link w:val="20"/>
    <w:qFormat/>
    <w:rsid w:val="00586C66"/>
    <w:pPr>
      <w:numPr>
        <w:ilvl w:val="1"/>
      </w:numPr>
      <w:ind w:right="709"/>
      <w:outlineLvl w:val="1"/>
    </w:pPr>
    <w:rPr>
      <w:bCs w:val="0"/>
      <w:sz w:val="24"/>
    </w:rPr>
  </w:style>
  <w:style w:type="paragraph" w:styleId="3">
    <w:name w:val="heading 3"/>
    <w:basedOn w:val="2"/>
    <w:next w:val="a2"/>
    <w:link w:val="30"/>
    <w:qFormat/>
    <w:rsid w:val="000418CA"/>
    <w:pPr>
      <w:numPr>
        <w:ilvl w:val="2"/>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ind w:left="1701" w:hanging="1701"/>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ヘッダー (文字)"/>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フッター (文字)"/>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吹き出し (文字)"/>
    <w:basedOn w:val="a3"/>
    <w:link w:val="aa"/>
    <w:rsid w:val="00EB6F3C"/>
    <w:rPr>
      <w:rFonts w:ascii="Tahoma" w:hAnsi="Tahoma" w:cs="Tahoma"/>
      <w:sz w:val="16"/>
      <w:szCs w:val="16"/>
      <w:lang w:val="en-US"/>
    </w:rPr>
  </w:style>
  <w:style w:type="table" w:styleId="ac">
    <w:name w:val="Table Grid"/>
    <w:basedOn w:val="a4"/>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0">
    <w:name w:val="見出し 1 (文字)"/>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見出し 2 (文字)"/>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見出し 3 (文字)"/>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見出し 4 (文字)"/>
    <w:basedOn w:val="a3"/>
    <w:link w:val="4"/>
    <w:rsid w:val="000418CA"/>
    <w:rPr>
      <w:rFonts w:asciiTheme="majorHAnsi" w:eastAsiaTheme="majorEastAsia" w:hAnsiTheme="majorHAnsi" w:cstheme="majorBidi"/>
      <w:b/>
      <w:iCs/>
      <w:color w:val="00558C"/>
      <w:szCs w:val="24"/>
      <w:lang w:val="en-GB"/>
    </w:rPr>
  </w:style>
  <w:style w:type="character" w:customStyle="1" w:styleId="50">
    <w:name w:val="見出し 5 (文字)"/>
    <w:basedOn w:val="a3"/>
    <w:link w:val="5"/>
    <w:rsid w:val="000418CA"/>
    <w:rPr>
      <w:rFonts w:asciiTheme="majorHAnsi" w:eastAsiaTheme="majorEastAsia" w:hAnsiTheme="majorHAnsi" w:cstheme="majorBidi"/>
      <w:iCs/>
      <w:color w:val="00558C"/>
      <w:szCs w:val="24"/>
      <w:lang w:val="en-GB"/>
    </w:rPr>
  </w:style>
  <w:style w:type="character" w:customStyle="1" w:styleId="60">
    <w:name w:val="見出し 6 (文字)"/>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見出し 7 (文字)"/>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見出し 8 (文字)"/>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見出し 9 (文字)"/>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28"/>
      </w:numPr>
      <w:spacing w:after="120"/>
      <w:ind w:left="992" w:hanging="425"/>
    </w:pPr>
    <w:rPr>
      <w:color w:val="000000" w:themeColor="text1"/>
      <w:sz w:val="22"/>
    </w:rPr>
  </w:style>
  <w:style w:type="paragraph" w:customStyle="1" w:styleId="Bullet2">
    <w:name w:val="Bullet 2"/>
    <w:basedOn w:val="a1"/>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1">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4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32">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a1"/>
    <w:next w:val="a2"/>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4"/>
      </w:numPr>
    </w:pPr>
    <w:rPr>
      <w:smallCaps w:val="0"/>
      <w:sz w:val="22"/>
    </w:rPr>
  </w:style>
  <w:style w:type="paragraph" w:customStyle="1" w:styleId="AppendixHead5">
    <w:name w:val="Appendix Head 5"/>
    <w:basedOn w:val="AppendixHead4"/>
    <w:next w:val="a2"/>
    <w:qFormat/>
    <w:rsid w:val="00A90AAC"/>
    <w:pPr>
      <w:ind w:left="1701" w:hanging="1701"/>
    </w:pPr>
    <w:rPr>
      <w:b w:val="0"/>
    </w:rPr>
  </w:style>
  <w:style w:type="paragraph" w:customStyle="1" w:styleId="Annex">
    <w:name w:val="Annex"/>
    <w:next w:val="a2"/>
    <w:link w:val="AnnexChar"/>
    <w:qFormat/>
    <w:rsid w:val="00E5035D"/>
    <w:pPr>
      <w:numPr>
        <w:numId w:val="3"/>
      </w:numPr>
      <w:spacing w:after="360"/>
    </w:pPr>
    <w:rPr>
      <w:b/>
      <w:caps/>
      <w:color w:val="00558C"/>
      <w:sz w:val="28"/>
      <w:lang w:val="en-GB"/>
    </w:rPr>
  </w:style>
  <w:style w:type="character" w:customStyle="1" w:styleId="AnnexChar">
    <w:name w:val="Annex Char"/>
    <w:basedOn w:val="a3"/>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本文 (文字)"/>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コメント文字列 (文字)"/>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コメント内容 (文字)"/>
    <w:basedOn w:val="af5"/>
    <w:link w:val="af6"/>
    <w:rsid w:val="00B70BD4"/>
    <w:rPr>
      <w:b/>
      <w:bCs/>
      <w:sz w:val="20"/>
      <w:szCs w:val="20"/>
      <w:lang w:val="en-US"/>
    </w:rPr>
  </w:style>
  <w:style w:type="paragraph" w:styleId="33">
    <w:name w:val="Body Text Indent 3"/>
    <w:basedOn w:val="a1"/>
    <w:link w:val="34"/>
    <w:semiHidden/>
    <w:unhideWhenUsed/>
    <w:rsid w:val="00CF49CC"/>
    <w:pPr>
      <w:spacing w:after="120"/>
      <w:ind w:left="360"/>
    </w:pPr>
    <w:rPr>
      <w:sz w:val="16"/>
      <w:szCs w:val="16"/>
    </w:rPr>
  </w:style>
  <w:style w:type="character" w:customStyle="1" w:styleId="34">
    <w:name w:val="本文インデント 3 (文字)"/>
    <w:basedOn w:val="a3"/>
    <w:link w:val="33"/>
    <w:semiHidden/>
    <w:rsid w:val="00CF49CC"/>
    <w:rPr>
      <w:sz w:val="16"/>
      <w:szCs w:val="16"/>
      <w:lang w:val="en-GB"/>
    </w:rPr>
  </w:style>
  <w:style w:type="paragraph" w:customStyle="1" w:styleId="InsetList">
    <w:name w:val="Inset List"/>
    <w:basedOn w:val="a1"/>
    <w:qFormat/>
    <w:rsid w:val="006E10BF"/>
    <w:pPr>
      <w:numPr>
        <w:numId w:val="8"/>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2"/>
    <w:qFormat/>
    <w:rsid w:val="007A4FEF"/>
    <w:pPr>
      <w:numPr>
        <w:numId w:val="5"/>
      </w:numPr>
      <w:tabs>
        <w:tab w:val="left" w:pos="851"/>
      </w:tabs>
      <w:spacing w:before="240" w:after="240"/>
      <w:jc w:val="center"/>
    </w:pPr>
    <w:rPr>
      <w:b w:val="0"/>
      <w:u w:val="none"/>
    </w:rPr>
  </w:style>
  <w:style w:type="paragraph" w:styleId="a">
    <w:name w:val="List Number"/>
    <w:basedOn w:val="a1"/>
    <w:semiHidden/>
    <w:rsid w:val="006E10BF"/>
    <w:pPr>
      <w:numPr>
        <w:numId w:val="10"/>
      </w:numPr>
      <w:contextualSpacing/>
    </w:pPr>
  </w:style>
  <w:style w:type="paragraph" w:styleId="42">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字列 (文字)"/>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33"/>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6"/>
      </w:numPr>
    </w:pPr>
  </w:style>
  <w:style w:type="paragraph" w:styleId="51">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1">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1">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1">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1">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見出しマップ (文字)"/>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Web">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41"/>
      </w:numPr>
      <w:jc w:val="center"/>
    </w:pPr>
    <w:rPr>
      <w:i/>
      <w:color w:val="00558C"/>
      <w:lang w:eastAsia="en-GB"/>
    </w:rPr>
  </w:style>
  <w:style w:type="paragraph" w:customStyle="1" w:styleId="Figurecaption">
    <w:name w:val="Figure caption"/>
    <w:basedOn w:val="af1"/>
    <w:next w:val="a2"/>
    <w:qFormat/>
    <w:rsid w:val="00DD69FB"/>
    <w:pPr>
      <w:numPr>
        <w:numId w:val="9"/>
      </w:numPr>
      <w:spacing w:before="240" w:after="240"/>
      <w:jc w:val="center"/>
    </w:pPr>
    <w:rPr>
      <w:b w:val="0"/>
      <w:u w:val="none"/>
    </w:rPr>
  </w:style>
  <w:style w:type="paragraph" w:styleId="ae">
    <w:name w:val="No Spacing"/>
    <w:uiPriority w:val="1"/>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
    <w:name w:val="Appendix"/>
    <w:next w:val="a2"/>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2"/>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表題 (文字)"/>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
    <w:name w:val="Reference"/>
    <w:basedOn w:val="a1"/>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835EA0"/>
    <w:pPr>
      <w:numPr>
        <w:numId w:val="16"/>
      </w:numPr>
      <w:spacing w:before="60"/>
      <w:jc w:val="right"/>
    </w:pPr>
  </w:style>
  <w:style w:type="character" w:customStyle="1" w:styleId="EquationChar">
    <w:name w:val="Equation Char"/>
    <w:basedOn w:val="af2"/>
    <w:link w:val="Equation"/>
    <w:rsid w:val="00835EA0"/>
    <w:rPr>
      <w:lang w:val="en-GB"/>
    </w:rPr>
  </w:style>
  <w:style w:type="paragraph" w:customStyle="1" w:styleId="Furtherreading">
    <w:name w:val="Further reading"/>
    <w:basedOn w:val="a2"/>
    <w:link w:val="FurtherreadingChar"/>
    <w:qFormat/>
    <w:rsid w:val="0022582A"/>
    <w:pPr>
      <w:numPr>
        <w:numId w:val="17"/>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 w:type="paragraph" w:styleId="12">
    <w:name w:val="index 1"/>
    <w:basedOn w:val="a1"/>
    <w:next w:val="a1"/>
    <w:autoRedefine/>
    <w:semiHidden/>
    <w:unhideWhenUsed/>
    <w:rsid w:val="00326BB4"/>
    <w:pPr>
      <w:spacing w:line="240" w:lineRule="auto"/>
      <w:ind w:left="180" w:hanging="180"/>
    </w:pPr>
  </w:style>
  <w:style w:type="paragraph" w:customStyle="1" w:styleId="AppendixHead1">
    <w:name w:val="Appendix Head 1"/>
    <w:basedOn w:val="a1"/>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02CB2"/>
    <w:pPr>
      <w:ind w:left="425" w:right="709"/>
    </w:pPr>
    <w:rPr>
      <w:i/>
    </w:rPr>
  </w:style>
  <w:style w:type="character" w:customStyle="1" w:styleId="EmphasisParagraphChar">
    <w:name w:val="Emphasis Paragraph Char"/>
    <w:basedOn w:val="af2"/>
    <w:link w:val="EmphasisParagraph"/>
    <w:rsid w:val="00202CB2"/>
    <w:rPr>
      <w:i/>
      <w:lang w:val="en-GB"/>
    </w:rPr>
  </w:style>
  <w:style w:type="paragraph" w:customStyle="1" w:styleId="Quotationparagraph">
    <w:name w:val="Quotation paragraph"/>
    <w:basedOn w:val="a2"/>
    <w:link w:val="QuotationparagraphChar"/>
    <w:qFormat/>
    <w:rsid w:val="00A800A9"/>
    <w:pPr>
      <w:suppressAutoHyphens/>
      <w:ind w:left="567" w:right="707"/>
    </w:pPr>
  </w:style>
  <w:style w:type="character" w:customStyle="1" w:styleId="QuotationparagraphChar">
    <w:name w:val="Quotation paragraph Char"/>
    <w:basedOn w:val="af2"/>
    <w:link w:val="Quotationparagraph"/>
    <w:rsid w:val="00A800A9"/>
    <w:rPr>
      <w:lang w:val="en-GB"/>
    </w:rPr>
  </w:style>
  <w:style w:type="paragraph" w:customStyle="1" w:styleId="Referencelist">
    <w:name w:val="Reference list"/>
    <w:basedOn w:val="a1"/>
    <w:qFormat/>
    <w:rsid w:val="00A850CD"/>
    <w:pPr>
      <w:tabs>
        <w:tab w:val="num" w:pos="0"/>
      </w:tabs>
      <w:spacing w:before="120" w:after="60" w:line="240" w:lineRule="auto"/>
      <w:ind w:left="567" w:hanging="567"/>
      <w:jc w:val="both"/>
    </w:pPr>
    <w:rPr>
      <w:rFonts w:eastAsia="Times New Roman" w:cs="Times New Roman"/>
      <w:sz w:val="22"/>
      <w:szCs w:val="20"/>
    </w:rPr>
  </w:style>
  <w:style w:type="paragraph" w:styleId="aff5">
    <w:name w:val="List Paragraph"/>
    <w:basedOn w:val="a1"/>
    <w:uiPriority w:val="34"/>
    <w:qFormat/>
    <w:rsid w:val="00A850CD"/>
    <w:pPr>
      <w:ind w:left="720"/>
      <w:contextualSpacing/>
    </w:pPr>
  </w:style>
  <w:style w:type="table" w:customStyle="1" w:styleId="13">
    <w:name w:val="表 (格子)1"/>
    <w:basedOn w:val="a4"/>
    <w:next w:val="ac"/>
    <w:rsid w:val="00941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22">
    <w:name w:val="Grid Table 2"/>
    <w:basedOn w:val="a4"/>
    <w:uiPriority w:val="47"/>
    <w:rsid w:val="006B395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84166">
      <w:bodyDiv w:val="1"/>
      <w:marLeft w:val="0"/>
      <w:marRight w:val="0"/>
      <w:marTop w:val="0"/>
      <w:marBottom w:val="0"/>
      <w:divBdr>
        <w:top w:val="none" w:sz="0" w:space="0" w:color="auto"/>
        <w:left w:val="none" w:sz="0" w:space="0" w:color="auto"/>
        <w:bottom w:val="none" w:sz="0" w:space="0" w:color="auto"/>
        <w:right w:val="none" w:sz="0" w:space="0" w:color="auto"/>
      </w:divBdr>
    </w:div>
    <w:div w:id="410196690">
      <w:bodyDiv w:val="1"/>
      <w:marLeft w:val="0"/>
      <w:marRight w:val="0"/>
      <w:marTop w:val="0"/>
      <w:marBottom w:val="0"/>
      <w:divBdr>
        <w:top w:val="none" w:sz="0" w:space="0" w:color="auto"/>
        <w:left w:val="none" w:sz="0" w:space="0" w:color="auto"/>
        <w:bottom w:val="none" w:sz="0" w:space="0" w:color="auto"/>
        <w:right w:val="none" w:sz="0" w:space="0" w:color="auto"/>
      </w:divBdr>
    </w:div>
    <w:div w:id="445471848">
      <w:bodyDiv w:val="1"/>
      <w:marLeft w:val="0"/>
      <w:marRight w:val="0"/>
      <w:marTop w:val="0"/>
      <w:marBottom w:val="0"/>
      <w:divBdr>
        <w:top w:val="none" w:sz="0" w:space="0" w:color="auto"/>
        <w:left w:val="none" w:sz="0" w:space="0" w:color="auto"/>
        <w:bottom w:val="none" w:sz="0" w:space="0" w:color="auto"/>
        <w:right w:val="none" w:sz="0" w:space="0" w:color="auto"/>
      </w:divBdr>
    </w:div>
    <w:div w:id="975765829">
      <w:bodyDiv w:val="1"/>
      <w:marLeft w:val="0"/>
      <w:marRight w:val="0"/>
      <w:marTop w:val="0"/>
      <w:marBottom w:val="0"/>
      <w:divBdr>
        <w:top w:val="none" w:sz="0" w:space="0" w:color="auto"/>
        <w:left w:val="none" w:sz="0" w:space="0" w:color="auto"/>
        <w:bottom w:val="none" w:sz="0" w:space="0" w:color="auto"/>
        <w:right w:val="none" w:sz="0" w:space="0" w:color="auto"/>
      </w:divBdr>
    </w:div>
    <w:div w:id="1229347079">
      <w:bodyDiv w:val="1"/>
      <w:marLeft w:val="0"/>
      <w:marRight w:val="0"/>
      <w:marTop w:val="0"/>
      <w:marBottom w:val="0"/>
      <w:divBdr>
        <w:top w:val="none" w:sz="0" w:space="0" w:color="auto"/>
        <w:left w:val="none" w:sz="0" w:space="0" w:color="auto"/>
        <w:bottom w:val="none" w:sz="0" w:space="0" w:color="auto"/>
        <w:right w:val="none" w:sz="0" w:space="0" w:color="auto"/>
      </w:divBdr>
    </w:div>
    <w:div w:id="1402101960">
      <w:bodyDiv w:val="1"/>
      <w:marLeft w:val="0"/>
      <w:marRight w:val="0"/>
      <w:marTop w:val="0"/>
      <w:marBottom w:val="0"/>
      <w:divBdr>
        <w:top w:val="none" w:sz="0" w:space="0" w:color="auto"/>
        <w:left w:val="none" w:sz="0" w:space="0" w:color="auto"/>
        <w:bottom w:val="none" w:sz="0" w:space="0" w:color="auto"/>
        <w:right w:val="none" w:sz="0" w:space="0" w:color="auto"/>
      </w:divBdr>
    </w:div>
    <w:div w:id="1616908259">
      <w:bodyDiv w:val="1"/>
      <w:marLeft w:val="0"/>
      <w:marRight w:val="0"/>
      <w:marTop w:val="0"/>
      <w:marBottom w:val="0"/>
      <w:divBdr>
        <w:top w:val="none" w:sz="0" w:space="0" w:color="auto"/>
        <w:left w:val="none" w:sz="0" w:space="0" w:color="auto"/>
        <w:bottom w:val="none" w:sz="0" w:space="0" w:color="auto"/>
        <w:right w:val="none" w:sz="0" w:space="0" w:color="auto"/>
      </w:divBdr>
    </w:div>
    <w:div w:id="1711804298">
      <w:bodyDiv w:val="1"/>
      <w:marLeft w:val="0"/>
      <w:marRight w:val="0"/>
      <w:marTop w:val="0"/>
      <w:marBottom w:val="0"/>
      <w:divBdr>
        <w:top w:val="none" w:sz="0" w:space="0" w:color="auto"/>
        <w:left w:val="none" w:sz="0" w:space="0" w:color="auto"/>
        <w:bottom w:val="none" w:sz="0" w:space="0" w:color="auto"/>
        <w:right w:val="none" w:sz="0" w:space="0" w:color="auto"/>
      </w:divBdr>
    </w:div>
    <w:div w:id="1806239128">
      <w:bodyDiv w:val="1"/>
      <w:marLeft w:val="0"/>
      <w:marRight w:val="0"/>
      <w:marTop w:val="0"/>
      <w:marBottom w:val="0"/>
      <w:divBdr>
        <w:top w:val="none" w:sz="0" w:space="0" w:color="auto"/>
        <w:left w:val="none" w:sz="0" w:space="0" w:color="auto"/>
        <w:bottom w:val="none" w:sz="0" w:space="0" w:color="auto"/>
        <w:right w:val="none" w:sz="0" w:space="0" w:color="auto"/>
      </w:divBdr>
    </w:div>
    <w:div w:id="1885753218">
      <w:bodyDiv w:val="1"/>
      <w:marLeft w:val="0"/>
      <w:marRight w:val="0"/>
      <w:marTop w:val="0"/>
      <w:marBottom w:val="0"/>
      <w:divBdr>
        <w:top w:val="none" w:sz="0" w:space="0" w:color="auto"/>
        <w:left w:val="none" w:sz="0" w:space="0" w:color="auto"/>
        <w:bottom w:val="none" w:sz="0" w:space="0" w:color="auto"/>
        <w:right w:val="none" w:sz="0" w:space="0" w:color="auto"/>
      </w:divBdr>
    </w:div>
    <w:div w:id="20995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6.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5.png"/><Relationship Id="rId30" Type="http://schemas.openxmlformats.org/officeDocument/2006/relationships/header" Target="header11.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A19F8FBA-8432-4484-8C01-7C2E4498971E}"/>
</file>

<file path=customXml/itemProps4.xml><?xml version="1.0" encoding="utf-8"?>
<ds:datastoreItem xmlns:ds="http://schemas.openxmlformats.org/officeDocument/2006/customXml" ds:itemID="{7A880CD7-0FD5-48B7-8DB9-3C46321BD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76</TotalTime>
  <Pages>13</Pages>
  <Words>3453</Words>
  <Characters>19683</Characters>
  <Application>Microsoft Office Word</Application>
  <DocSecurity>0</DocSecurity>
  <Lines>164</Lines>
  <Paragraphs>46</Paragraphs>
  <ScaleCrop>false</ScaleCrop>
  <HeadingPairs>
    <vt:vector size="8" baseType="variant">
      <vt:variant>
        <vt:lpstr>タイトル</vt:lpstr>
      </vt:variant>
      <vt:variant>
        <vt:i4>1</vt:i4>
      </vt:variant>
      <vt:variant>
        <vt:lpstr>Rubrik</vt:lpstr>
      </vt:variant>
      <vt:variant>
        <vt:i4>1</vt:i4>
      </vt:variant>
      <vt:variant>
        <vt:lpstr>Title</vt:lpstr>
      </vt:variant>
      <vt:variant>
        <vt:i4>1</vt:i4>
      </vt:variant>
      <vt:variant>
        <vt:lpstr>Titre</vt:lpstr>
      </vt:variant>
      <vt:variant>
        <vt:i4>1</vt:i4>
      </vt:variant>
    </vt:vector>
  </HeadingPairs>
  <TitlesOfParts>
    <vt:vector size="4" baseType="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23090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Takuya Fukuda _ Tokyo Keiki</cp:lastModifiedBy>
  <cp:revision>2</cp:revision>
  <cp:lastPrinted>2020-11-25T08:30:00Z</cp:lastPrinted>
  <dcterms:created xsi:type="dcterms:W3CDTF">2022-04-08T08:33:00Z</dcterms:created>
  <dcterms:modified xsi:type="dcterms:W3CDTF">2022-04-08T08:33:00Z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